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BE1D" w14:textId="4F78E31E" w:rsidR="00B74EE9" w:rsidRPr="001A42A1" w:rsidRDefault="00F5563A" w:rsidP="00497F55">
      <w:pPr>
        <w:pStyle w:val="Nagwek1"/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UMOWA Nr  </w:t>
      </w:r>
      <w:r w:rsidR="009230B5" w:rsidRPr="009230B5">
        <w:rPr>
          <w:rFonts w:ascii="Verdana" w:hAnsi="Verdana"/>
          <w:sz w:val="18"/>
          <w:szCs w:val="18"/>
        </w:rPr>
        <w:t>OSZ.</w:t>
      </w:r>
      <w:r w:rsidR="009230B5">
        <w:rPr>
          <w:rFonts w:ascii="Verdana" w:hAnsi="Verdana"/>
          <w:sz w:val="18"/>
          <w:szCs w:val="18"/>
        </w:rPr>
        <w:t>F-2</w:t>
      </w:r>
      <w:r w:rsidR="009230B5" w:rsidRPr="009230B5">
        <w:rPr>
          <w:rFonts w:ascii="Verdana" w:hAnsi="Verdana"/>
          <w:sz w:val="18"/>
          <w:szCs w:val="18"/>
        </w:rPr>
        <w:t>.2431</w:t>
      </w:r>
      <w:r w:rsidR="00B913E8">
        <w:rPr>
          <w:rFonts w:ascii="Verdana" w:hAnsi="Verdana"/>
          <w:sz w:val="18"/>
          <w:szCs w:val="18"/>
        </w:rPr>
        <w:t>….</w:t>
      </w:r>
      <w:r w:rsidR="006D686F">
        <w:rPr>
          <w:rFonts w:ascii="Verdana" w:hAnsi="Verdana"/>
          <w:sz w:val="18"/>
          <w:szCs w:val="18"/>
        </w:rPr>
        <w:t>.202</w:t>
      </w:r>
      <w:r w:rsidR="00FA3983">
        <w:rPr>
          <w:rFonts w:ascii="Verdana" w:hAnsi="Verdana"/>
          <w:sz w:val="18"/>
          <w:szCs w:val="18"/>
        </w:rPr>
        <w:t>5</w:t>
      </w:r>
    </w:p>
    <w:p w14:paraId="126B2CD7" w14:textId="77777777" w:rsidR="00DD497D" w:rsidRPr="001A42A1" w:rsidRDefault="00DD497D" w:rsidP="00497F55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18"/>
        </w:rPr>
      </w:pPr>
    </w:p>
    <w:p w14:paraId="34A3E077" w14:textId="68E6A8AB" w:rsidR="002A7E5A" w:rsidRPr="001A42A1" w:rsidRDefault="002A7E5A" w:rsidP="00497F55">
      <w:pPr>
        <w:suppressAutoHyphens/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Zawarta w dniu </w:t>
      </w:r>
      <w:r w:rsidR="00CF684C">
        <w:rPr>
          <w:rFonts w:ascii="Verdana" w:hAnsi="Verdana" w:cs="Tahoma"/>
          <w:sz w:val="18"/>
          <w:szCs w:val="18"/>
        </w:rPr>
        <w:t>___.</w:t>
      </w:r>
      <w:r w:rsidR="006D686F">
        <w:rPr>
          <w:rFonts w:ascii="Verdana" w:hAnsi="Verdana" w:cs="Tahoma"/>
          <w:sz w:val="18"/>
          <w:szCs w:val="18"/>
        </w:rPr>
        <w:t>____</w:t>
      </w:r>
      <w:r w:rsidR="00CF684C">
        <w:rPr>
          <w:rFonts w:ascii="Verdana" w:hAnsi="Verdana" w:cs="Tahoma"/>
          <w:sz w:val="18"/>
          <w:szCs w:val="18"/>
        </w:rPr>
        <w:t>.</w:t>
      </w:r>
      <w:r w:rsidR="00980706" w:rsidRPr="001A42A1">
        <w:rPr>
          <w:rFonts w:ascii="Verdana" w:hAnsi="Verdana" w:cs="Tahoma"/>
          <w:sz w:val="18"/>
          <w:szCs w:val="18"/>
        </w:rPr>
        <w:t>202</w:t>
      </w:r>
      <w:r w:rsidR="00B913E8">
        <w:rPr>
          <w:rFonts w:ascii="Verdana" w:hAnsi="Verdana" w:cs="Tahoma"/>
          <w:sz w:val="18"/>
          <w:szCs w:val="18"/>
        </w:rPr>
        <w:t>5</w:t>
      </w:r>
      <w:r w:rsidRPr="001A42A1">
        <w:rPr>
          <w:rFonts w:ascii="Verdana" w:hAnsi="Verdana" w:cs="Tahoma"/>
          <w:sz w:val="18"/>
          <w:szCs w:val="18"/>
        </w:rPr>
        <w:t xml:space="preserve"> roku w Szczecinie</w:t>
      </w:r>
      <w:r w:rsidR="004A49DB" w:rsidRPr="001A42A1">
        <w:rPr>
          <w:rFonts w:ascii="Verdana" w:hAnsi="Verdana" w:cs="Tahoma"/>
          <w:sz w:val="18"/>
          <w:szCs w:val="18"/>
        </w:rPr>
        <w:t xml:space="preserve"> </w:t>
      </w:r>
      <w:r w:rsidRPr="001A42A1">
        <w:rPr>
          <w:rFonts w:ascii="Verdana" w:hAnsi="Verdana" w:cs="Tahoma"/>
          <w:sz w:val="18"/>
          <w:szCs w:val="18"/>
        </w:rPr>
        <w:t>pomiędzy:</w:t>
      </w:r>
    </w:p>
    <w:p w14:paraId="0DE6FD17" w14:textId="77777777" w:rsidR="00B266EA" w:rsidRPr="001A42A1" w:rsidRDefault="00B266EA" w:rsidP="00497F55">
      <w:pPr>
        <w:suppressAutoHyphens/>
        <w:jc w:val="both"/>
        <w:rPr>
          <w:rFonts w:ascii="Verdana" w:hAnsi="Verdana" w:cs="Tahoma"/>
          <w:sz w:val="18"/>
          <w:szCs w:val="18"/>
        </w:rPr>
      </w:pPr>
    </w:p>
    <w:p w14:paraId="4BE5DF9E" w14:textId="77777777" w:rsidR="00B913E8" w:rsidRPr="00DC42C9" w:rsidRDefault="00B913E8" w:rsidP="00371D83">
      <w:pPr>
        <w:suppressAutoHyphens/>
        <w:spacing w:line="276" w:lineRule="auto"/>
        <w:jc w:val="both"/>
        <w:rPr>
          <w:rFonts w:ascii="Verdana" w:hAnsi="Verdana" w:cstheme="minorHAnsi"/>
          <w:sz w:val="18"/>
          <w:szCs w:val="18"/>
        </w:rPr>
      </w:pPr>
      <w:r w:rsidRPr="00DC42C9">
        <w:rPr>
          <w:rFonts w:ascii="Verdana" w:hAnsi="Verdana" w:cstheme="minorHAnsi"/>
          <w:b/>
          <w:sz w:val="18"/>
          <w:szCs w:val="18"/>
        </w:rPr>
        <w:t xml:space="preserve">Skarbem Państwa </w:t>
      </w:r>
      <w:r w:rsidRPr="00DC42C9">
        <w:rPr>
          <w:rFonts w:ascii="Verdana" w:hAnsi="Verdana" w:cstheme="minorHAnsi"/>
          <w:sz w:val="18"/>
          <w:szCs w:val="18"/>
        </w:rPr>
        <w:t xml:space="preserve">- Generalnym Dyrektorem Dróg Krajowych i Autostrad, realizującym swoje zadania przy pomocy Generalnej Dyrekcji Dróg Krajowych i Autostrad Oddział Generalnej Dyrekcji Dróg Krajowych i Autostrad z siedzibą w Szczecinie, </w:t>
      </w:r>
    </w:p>
    <w:p w14:paraId="4CC0867E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sz w:val="18"/>
          <w:szCs w:val="18"/>
        </w:rPr>
      </w:pPr>
    </w:p>
    <w:p w14:paraId="10F45E4D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sz w:val="18"/>
          <w:szCs w:val="18"/>
        </w:rPr>
      </w:pPr>
      <w:r w:rsidRPr="00DC42C9">
        <w:rPr>
          <w:rFonts w:ascii="Verdana" w:hAnsi="Verdana" w:cstheme="minorHAnsi"/>
          <w:sz w:val="18"/>
          <w:szCs w:val="18"/>
        </w:rPr>
        <w:t>al. Bohaterów Warszawy 33, 70-340 Szczecin, NIP: 8252353687</w:t>
      </w:r>
    </w:p>
    <w:p w14:paraId="09D2713D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bCs/>
          <w:sz w:val="18"/>
          <w:szCs w:val="18"/>
        </w:rPr>
      </w:pPr>
    </w:p>
    <w:p w14:paraId="694EECA7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sz w:val="18"/>
          <w:szCs w:val="18"/>
        </w:rPr>
      </w:pPr>
      <w:r w:rsidRPr="00DC42C9">
        <w:rPr>
          <w:rFonts w:ascii="Verdana" w:hAnsi="Verdana" w:cstheme="minorHAnsi"/>
          <w:sz w:val="18"/>
          <w:szCs w:val="18"/>
        </w:rPr>
        <w:t xml:space="preserve">w imieniu którego działają na podstawie pełnomocnictwa                                   </w:t>
      </w:r>
    </w:p>
    <w:p w14:paraId="13D9A50D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sz w:val="18"/>
          <w:szCs w:val="18"/>
        </w:rPr>
      </w:pPr>
      <w:r w:rsidRPr="00DC42C9">
        <w:rPr>
          <w:rFonts w:ascii="Verdana" w:hAnsi="Verdana" w:cstheme="minorHAnsi"/>
          <w:sz w:val="18"/>
          <w:szCs w:val="18"/>
        </w:rPr>
        <w:t xml:space="preserve">Izabela Kwiecień </w:t>
      </w:r>
      <w:r w:rsidRPr="00DC42C9">
        <w:rPr>
          <w:rFonts w:ascii="Verdana" w:hAnsi="Verdana" w:cstheme="minorHAnsi"/>
          <w:sz w:val="18"/>
          <w:szCs w:val="18"/>
        </w:rPr>
        <w:tab/>
        <w:t>– Zastępca Dyrektora Oddziału</w:t>
      </w:r>
    </w:p>
    <w:p w14:paraId="1F9DAA28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sz w:val="18"/>
          <w:szCs w:val="18"/>
        </w:rPr>
      </w:pPr>
      <w:r w:rsidRPr="00DC42C9">
        <w:rPr>
          <w:rFonts w:ascii="Verdana" w:hAnsi="Verdana" w:cstheme="minorHAnsi"/>
          <w:sz w:val="18"/>
          <w:szCs w:val="18"/>
        </w:rPr>
        <w:t>Wojciech Choziak</w:t>
      </w:r>
      <w:r w:rsidRPr="00DC42C9">
        <w:rPr>
          <w:rFonts w:ascii="Verdana" w:hAnsi="Verdana" w:cstheme="minorHAnsi"/>
          <w:sz w:val="18"/>
          <w:szCs w:val="18"/>
        </w:rPr>
        <w:tab/>
        <w:t>– p.o. Zastępca Dyrektora Oddziału</w:t>
      </w:r>
    </w:p>
    <w:p w14:paraId="7E95907A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bCs/>
          <w:sz w:val="18"/>
          <w:szCs w:val="18"/>
        </w:rPr>
      </w:pPr>
    </w:p>
    <w:p w14:paraId="4AD49141" w14:textId="77777777" w:rsidR="00B913E8" w:rsidRPr="00DC42C9" w:rsidRDefault="00B913E8" w:rsidP="00B913E8">
      <w:pPr>
        <w:suppressAutoHyphens/>
        <w:spacing w:line="276" w:lineRule="auto"/>
        <w:rPr>
          <w:rFonts w:ascii="Verdana" w:hAnsi="Verdana" w:cstheme="minorHAnsi"/>
          <w:bCs/>
          <w:sz w:val="18"/>
          <w:szCs w:val="18"/>
        </w:rPr>
      </w:pPr>
      <w:r w:rsidRPr="00DC42C9">
        <w:rPr>
          <w:rFonts w:ascii="Verdana" w:hAnsi="Verdana" w:cstheme="minorHAnsi"/>
          <w:bCs/>
          <w:sz w:val="18"/>
          <w:szCs w:val="18"/>
        </w:rPr>
        <w:t>zwanym dalej „Zamawiającym”</w:t>
      </w:r>
    </w:p>
    <w:p w14:paraId="3F52CABE" w14:textId="77777777" w:rsidR="0055767C" w:rsidRPr="001A42A1" w:rsidRDefault="0055767C" w:rsidP="00497F55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14:paraId="6638C08D" w14:textId="77777777" w:rsidR="00956412" w:rsidRPr="001A42A1" w:rsidRDefault="009230B5" w:rsidP="00497F55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</w:p>
    <w:p w14:paraId="2A3FBFC9" w14:textId="77777777" w:rsidR="004118DE" w:rsidRDefault="006D686F" w:rsidP="004118DE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>……………………………</w:t>
      </w:r>
    </w:p>
    <w:p w14:paraId="6AAD3E56" w14:textId="77777777" w:rsidR="000C4601" w:rsidRPr="004118DE" w:rsidRDefault="000C4601" w:rsidP="004118DE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</w:p>
    <w:p w14:paraId="133D4B8D" w14:textId="77777777" w:rsidR="004118DE" w:rsidRDefault="000C4601" w:rsidP="004118DE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>Reprezentowaną</w:t>
      </w:r>
      <w:r w:rsidR="004118DE"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 xml:space="preserve"> przez:</w:t>
      </w:r>
    </w:p>
    <w:p w14:paraId="31881FB0" w14:textId="77777777" w:rsidR="004118DE" w:rsidRDefault="004118DE" w:rsidP="004118DE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</w:p>
    <w:p w14:paraId="4E347702" w14:textId="77777777" w:rsidR="00D4217D" w:rsidRPr="004118DE" w:rsidRDefault="00DD34DE" w:rsidP="004118DE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 w:rsidRPr="001A42A1">
        <w:rPr>
          <w:rFonts w:ascii="Verdana" w:hAnsi="Verdana"/>
          <w:b w:val="0"/>
          <w:sz w:val="18"/>
          <w:szCs w:val="18"/>
        </w:rPr>
        <w:t>Zwan</w:t>
      </w:r>
      <w:r w:rsidR="006D686F">
        <w:rPr>
          <w:rFonts w:ascii="Verdana" w:hAnsi="Verdana"/>
          <w:b w:val="0"/>
          <w:sz w:val="18"/>
          <w:szCs w:val="18"/>
        </w:rPr>
        <w:t>ym</w:t>
      </w:r>
      <w:r w:rsidR="00D4217D" w:rsidRPr="001A42A1">
        <w:rPr>
          <w:rFonts w:ascii="Verdana" w:hAnsi="Verdana"/>
          <w:b w:val="0"/>
          <w:sz w:val="18"/>
          <w:szCs w:val="18"/>
        </w:rPr>
        <w:t xml:space="preserve"> w dalszej części umowy „Wykonawcą”</w:t>
      </w:r>
    </w:p>
    <w:p w14:paraId="4DC659EC" w14:textId="77777777" w:rsidR="0032404F" w:rsidRPr="001A42A1" w:rsidRDefault="00A31855" w:rsidP="00497F55">
      <w:pPr>
        <w:tabs>
          <w:tab w:val="left" w:pos="6120"/>
        </w:tabs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ab/>
      </w:r>
    </w:p>
    <w:p w14:paraId="4D74968A" w14:textId="7B7433D6" w:rsidR="00980706" w:rsidRPr="001A42A1" w:rsidRDefault="00980706" w:rsidP="00371D83">
      <w:pPr>
        <w:jc w:val="both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Na podstawie dokonanego przez Zamawiającego wyboru Wykonawcy zgodnie z Zarządzeniem nr 51 Generalnego Dyrektora Dróg Krajowych i Autostrad z dnia 23 grudnia 2020 r. </w:t>
      </w:r>
      <w:r w:rsidR="002F77CA" w:rsidRPr="001A42A1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>w sprawie realizacji, przez Generalną Dyrekcję Dróg Krajowych i Autostrad zamówień publicznych</w:t>
      </w:r>
      <w:r w:rsidR="002F77CA" w:rsidRPr="001A42A1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 xml:space="preserve">o wartości mniejszej </w:t>
      </w:r>
      <w:r w:rsidR="008210F1">
        <w:rPr>
          <w:rFonts w:ascii="Verdana" w:hAnsi="Verdana"/>
          <w:sz w:val="18"/>
          <w:szCs w:val="18"/>
        </w:rPr>
        <w:br/>
      </w:r>
      <w:r w:rsidRPr="001A42A1">
        <w:rPr>
          <w:rFonts w:ascii="Verdana" w:hAnsi="Verdana"/>
          <w:sz w:val="18"/>
          <w:szCs w:val="18"/>
        </w:rPr>
        <w:t>niż 130.000,00 PLN</w:t>
      </w:r>
      <w:r w:rsidR="00C238BD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 xml:space="preserve">(netto) oraz wyłączonych spod stosowania przepisów ustawy z dnia 11 września 2019 r. – Prawo zamówień publicznych, została zawarta umowa następującej treści: </w:t>
      </w:r>
    </w:p>
    <w:p w14:paraId="0CC003E1" w14:textId="77777777" w:rsidR="00980706" w:rsidRPr="001A42A1" w:rsidRDefault="00980706" w:rsidP="00497F55">
      <w:pPr>
        <w:suppressAutoHyphens/>
        <w:rPr>
          <w:rFonts w:ascii="Verdana" w:hAnsi="Verdana"/>
          <w:sz w:val="18"/>
          <w:szCs w:val="18"/>
        </w:rPr>
      </w:pPr>
    </w:p>
    <w:p w14:paraId="3D6176C0" w14:textId="77777777" w:rsidR="001566C3" w:rsidRDefault="00DD497D" w:rsidP="00497F55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1. </w:t>
      </w:r>
      <w:r w:rsidR="005C137F" w:rsidRPr="001A42A1">
        <w:rPr>
          <w:rFonts w:ascii="Verdana" w:hAnsi="Verdana" w:cs="Tahoma"/>
          <w:b/>
          <w:bCs/>
          <w:sz w:val="18"/>
          <w:szCs w:val="18"/>
        </w:rPr>
        <w:t>Przedmiot umowy</w:t>
      </w:r>
    </w:p>
    <w:p w14:paraId="5F157D70" w14:textId="563C7CFB" w:rsidR="0042336F" w:rsidRPr="001A42A1" w:rsidRDefault="0042336F" w:rsidP="00371D83">
      <w:p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powierza a Wykonawca zobowiązuje się do wykonania </w:t>
      </w:r>
      <w:r w:rsidR="00B855B4" w:rsidRPr="001A42A1">
        <w:rPr>
          <w:rFonts w:ascii="Verdana" w:hAnsi="Verdana"/>
          <w:bCs/>
          <w:sz w:val="18"/>
          <w:szCs w:val="18"/>
        </w:rPr>
        <w:t>następującej usługi:</w:t>
      </w:r>
      <w:r w:rsidR="00B855B4" w:rsidRPr="001A42A1">
        <w:rPr>
          <w:rFonts w:ascii="Verdana" w:hAnsi="Verdana"/>
          <w:sz w:val="18"/>
          <w:szCs w:val="18"/>
        </w:rPr>
        <w:t xml:space="preserve"> </w:t>
      </w:r>
      <w:r w:rsidR="00B855B4" w:rsidRPr="001A42A1">
        <w:rPr>
          <w:rFonts w:ascii="Verdana" w:hAnsi="Verdana"/>
          <w:bCs/>
          <w:sz w:val="18"/>
          <w:szCs w:val="18"/>
        </w:rPr>
        <w:t>okresow</w:t>
      </w:r>
      <w:r w:rsidR="00C238BD">
        <w:rPr>
          <w:rFonts w:ascii="Verdana" w:hAnsi="Verdana"/>
          <w:bCs/>
          <w:sz w:val="18"/>
          <w:szCs w:val="18"/>
        </w:rPr>
        <w:t>e</w:t>
      </w:r>
      <w:r w:rsidR="00B855B4" w:rsidRPr="001A42A1">
        <w:rPr>
          <w:rFonts w:ascii="Verdana" w:hAnsi="Verdana"/>
          <w:bCs/>
          <w:sz w:val="18"/>
          <w:szCs w:val="18"/>
        </w:rPr>
        <w:t xml:space="preserve"> kontrol</w:t>
      </w:r>
      <w:r w:rsidR="00C238BD">
        <w:rPr>
          <w:rFonts w:ascii="Verdana" w:hAnsi="Verdana"/>
          <w:bCs/>
          <w:sz w:val="18"/>
          <w:szCs w:val="18"/>
        </w:rPr>
        <w:t>e</w:t>
      </w:r>
      <w:r w:rsidR="00B855B4" w:rsidRPr="001A42A1">
        <w:rPr>
          <w:rFonts w:ascii="Verdana" w:hAnsi="Verdana"/>
          <w:bCs/>
          <w:sz w:val="18"/>
          <w:szCs w:val="18"/>
        </w:rPr>
        <w:t xml:space="preserve"> stanu technicznego</w:t>
      </w:r>
      <w:r w:rsidR="008E648A">
        <w:rPr>
          <w:rFonts w:ascii="Verdana" w:hAnsi="Verdana"/>
          <w:bCs/>
          <w:sz w:val="18"/>
          <w:szCs w:val="18"/>
        </w:rPr>
        <w:t xml:space="preserve"> przewodów</w:t>
      </w:r>
      <w:r w:rsidR="00821142">
        <w:rPr>
          <w:rFonts w:ascii="Verdana" w:hAnsi="Verdana"/>
          <w:bCs/>
          <w:sz w:val="18"/>
          <w:szCs w:val="18"/>
        </w:rPr>
        <w:t xml:space="preserve"> kominowych</w:t>
      </w:r>
      <w:r w:rsidR="008E648A">
        <w:rPr>
          <w:rFonts w:ascii="Verdana" w:hAnsi="Verdana"/>
          <w:bCs/>
          <w:sz w:val="18"/>
          <w:szCs w:val="18"/>
        </w:rPr>
        <w:t xml:space="preserve"> spalinowych i wentylacyjnych oraz </w:t>
      </w:r>
      <w:r w:rsidR="00B855B4" w:rsidRPr="001A42A1">
        <w:rPr>
          <w:rFonts w:ascii="Verdana" w:hAnsi="Verdana"/>
          <w:bCs/>
          <w:sz w:val="18"/>
          <w:szCs w:val="18"/>
        </w:rPr>
        <w:t>czyszczeni</w:t>
      </w:r>
      <w:r w:rsidR="00074580" w:rsidRPr="001A42A1">
        <w:rPr>
          <w:rFonts w:ascii="Verdana" w:hAnsi="Verdana"/>
          <w:bCs/>
          <w:sz w:val="18"/>
          <w:szCs w:val="18"/>
        </w:rPr>
        <w:t>a</w:t>
      </w:r>
      <w:r w:rsidR="00B855B4" w:rsidRPr="001A42A1">
        <w:rPr>
          <w:rFonts w:ascii="Verdana" w:hAnsi="Verdana"/>
          <w:bCs/>
          <w:sz w:val="18"/>
          <w:szCs w:val="18"/>
        </w:rPr>
        <w:t xml:space="preserve"> przewodów kominowych w budynkach administrowanych przez</w:t>
      </w:r>
      <w:r w:rsidR="00074580" w:rsidRPr="001A42A1">
        <w:rPr>
          <w:rFonts w:ascii="Verdana" w:hAnsi="Verdana"/>
          <w:bCs/>
          <w:sz w:val="18"/>
          <w:szCs w:val="18"/>
        </w:rPr>
        <w:t xml:space="preserve"> GDDKiA</w:t>
      </w:r>
      <w:r w:rsidR="004118DE">
        <w:rPr>
          <w:rFonts w:ascii="Verdana" w:hAnsi="Verdana"/>
          <w:bCs/>
          <w:sz w:val="18"/>
          <w:szCs w:val="18"/>
        </w:rPr>
        <w:t xml:space="preserve"> Oddział Szczecin</w:t>
      </w:r>
      <w:r w:rsidR="006D686F">
        <w:rPr>
          <w:rFonts w:ascii="Verdana" w:hAnsi="Verdana"/>
          <w:bCs/>
          <w:sz w:val="18"/>
          <w:szCs w:val="18"/>
        </w:rPr>
        <w:t>,</w:t>
      </w:r>
      <w:r w:rsidR="00ED74B6" w:rsidRPr="001A42A1">
        <w:rPr>
          <w:rFonts w:ascii="Verdana" w:hAnsi="Verdana"/>
          <w:bCs/>
          <w:sz w:val="18"/>
          <w:szCs w:val="18"/>
        </w:rPr>
        <w:t xml:space="preserve"> zgodnie z </w:t>
      </w:r>
      <w:r w:rsidR="00074580" w:rsidRPr="001A42A1">
        <w:rPr>
          <w:rFonts w:ascii="Verdana" w:hAnsi="Verdana"/>
          <w:bCs/>
          <w:sz w:val="18"/>
          <w:szCs w:val="18"/>
        </w:rPr>
        <w:t>opis</w:t>
      </w:r>
      <w:r w:rsidR="00ED74B6" w:rsidRPr="001A42A1">
        <w:rPr>
          <w:rFonts w:ascii="Verdana" w:hAnsi="Verdana"/>
          <w:bCs/>
          <w:sz w:val="18"/>
          <w:szCs w:val="18"/>
        </w:rPr>
        <w:t>em</w:t>
      </w:r>
      <w:r w:rsidR="00074580" w:rsidRPr="001A42A1">
        <w:rPr>
          <w:rFonts w:ascii="Verdana" w:hAnsi="Verdana"/>
          <w:bCs/>
          <w:sz w:val="18"/>
          <w:szCs w:val="18"/>
        </w:rPr>
        <w:t xml:space="preserve"> przedmiotu zamówienia</w:t>
      </w:r>
      <w:r w:rsidRPr="001A42A1">
        <w:rPr>
          <w:rFonts w:ascii="Verdana" w:hAnsi="Verdana"/>
          <w:bCs/>
          <w:sz w:val="18"/>
          <w:szCs w:val="18"/>
        </w:rPr>
        <w:t>, stanowiący</w:t>
      </w:r>
      <w:r w:rsidR="003F5852" w:rsidRPr="001A42A1">
        <w:rPr>
          <w:rFonts w:ascii="Verdana" w:hAnsi="Verdana"/>
          <w:bCs/>
          <w:sz w:val="18"/>
          <w:szCs w:val="18"/>
        </w:rPr>
        <w:t>m załącznik nr 1</w:t>
      </w:r>
      <w:r w:rsidR="00980706" w:rsidRPr="001A42A1">
        <w:rPr>
          <w:rFonts w:ascii="Verdana" w:hAnsi="Verdana"/>
          <w:bCs/>
          <w:sz w:val="18"/>
          <w:szCs w:val="18"/>
        </w:rPr>
        <w:t xml:space="preserve"> do umowy oraz z ofertą Wykonawcy, stanowiącą </w:t>
      </w:r>
      <w:r w:rsidR="009230B5">
        <w:rPr>
          <w:rFonts w:ascii="Verdana" w:hAnsi="Verdana"/>
          <w:bCs/>
          <w:sz w:val="18"/>
          <w:szCs w:val="18"/>
        </w:rPr>
        <w:t>z</w:t>
      </w:r>
      <w:r w:rsidR="00980706" w:rsidRPr="001A42A1">
        <w:rPr>
          <w:rFonts w:ascii="Verdana" w:hAnsi="Verdana"/>
          <w:bCs/>
          <w:sz w:val="18"/>
          <w:szCs w:val="18"/>
        </w:rPr>
        <w:t xml:space="preserve">ałącznik nr 2 do umowy. </w:t>
      </w:r>
    </w:p>
    <w:p w14:paraId="567A1BC9" w14:textId="77777777" w:rsidR="00CF2856" w:rsidRPr="001A42A1" w:rsidRDefault="00CF2856" w:rsidP="00497F55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2588CFA7" w14:textId="77777777" w:rsidR="00FC2374" w:rsidRDefault="00FC2374" w:rsidP="00497F55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§ 2. Szczegółowy zakres</w:t>
      </w:r>
      <w:r w:rsidR="003530A4" w:rsidRPr="001A42A1">
        <w:rPr>
          <w:rFonts w:ascii="Verdana" w:hAnsi="Verdana"/>
          <w:b/>
          <w:bCs/>
          <w:sz w:val="18"/>
          <w:szCs w:val="18"/>
        </w:rPr>
        <w:t xml:space="preserve"> prac</w:t>
      </w:r>
    </w:p>
    <w:p w14:paraId="0C930726" w14:textId="77777777" w:rsidR="00D86B32" w:rsidRDefault="00EB0966" w:rsidP="00371D83">
      <w:p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Przedmiot zamówienia obejmuje:</w:t>
      </w:r>
    </w:p>
    <w:p w14:paraId="7F85E93C" w14:textId="14F03E33" w:rsidR="00EB0966" w:rsidRPr="001A42A1" w:rsidRDefault="00702C73" w:rsidP="00371D83">
      <w:pPr>
        <w:numPr>
          <w:ilvl w:val="0"/>
          <w:numId w:val="17"/>
        </w:numPr>
        <w:suppressAutoHyphens/>
        <w:ind w:left="567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okresową kontrolę stanu technicznego przewodów kominowych</w:t>
      </w:r>
      <w:r w:rsidR="00B304D2" w:rsidRPr="001A42A1">
        <w:rPr>
          <w:rFonts w:ascii="Verdana" w:hAnsi="Verdana"/>
          <w:bCs/>
          <w:sz w:val="18"/>
          <w:szCs w:val="18"/>
        </w:rPr>
        <w:t xml:space="preserve">: dymowych, spalinowych </w:t>
      </w:r>
      <w:r w:rsidR="00A12AFA">
        <w:rPr>
          <w:rFonts w:ascii="Verdana" w:hAnsi="Verdana"/>
          <w:bCs/>
          <w:sz w:val="18"/>
          <w:szCs w:val="18"/>
        </w:rPr>
        <w:br/>
      </w:r>
      <w:r w:rsidR="00B304D2" w:rsidRPr="001A42A1">
        <w:rPr>
          <w:rFonts w:ascii="Verdana" w:hAnsi="Verdana"/>
          <w:bCs/>
          <w:sz w:val="18"/>
          <w:szCs w:val="18"/>
        </w:rPr>
        <w:t>i wentylacyjnych</w:t>
      </w:r>
      <w:r w:rsidR="00AC4678" w:rsidRPr="001A42A1">
        <w:rPr>
          <w:rFonts w:ascii="Verdana" w:hAnsi="Verdana"/>
          <w:bCs/>
          <w:sz w:val="18"/>
          <w:szCs w:val="18"/>
        </w:rPr>
        <w:t>,</w:t>
      </w:r>
      <w:r w:rsidR="00B304D2" w:rsidRPr="001A42A1">
        <w:rPr>
          <w:rFonts w:ascii="Verdana" w:hAnsi="Verdana"/>
          <w:bCs/>
          <w:sz w:val="18"/>
          <w:szCs w:val="18"/>
        </w:rPr>
        <w:t xml:space="preserve"> z wykonaniem opinii z wyników przeprowadzonych oględzin </w:t>
      </w:r>
      <w:r w:rsidR="00A12AFA">
        <w:rPr>
          <w:rFonts w:ascii="Verdana" w:hAnsi="Verdana"/>
          <w:bCs/>
          <w:sz w:val="18"/>
          <w:szCs w:val="18"/>
        </w:rPr>
        <w:t xml:space="preserve">- </w:t>
      </w:r>
      <w:r w:rsidR="00B304D2" w:rsidRPr="001A42A1">
        <w:rPr>
          <w:rFonts w:ascii="Verdana" w:hAnsi="Verdana"/>
          <w:bCs/>
          <w:sz w:val="18"/>
          <w:szCs w:val="18"/>
        </w:rPr>
        <w:t xml:space="preserve">co najmniej 1 raz </w:t>
      </w:r>
      <w:r w:rsidR="00A12AFA">
        <w:rPr>
          <w:rFonts w:ascii="Verdana" w:hAnsi="Verdana"/>
          <w:bCs/>
          <w:sz w:val="18"/>
          <w:szCs w:val="18"/>
        </w:rPr>
        <w:br/>
      </w:r>
      <w:r w:rsidR="00B304D2" w:rsidRPr="001A42A1">
        <w:rPr>
          <w:rFonts w:ascii="Verdana" w:hAnsi="Verdana"/>
          <w:bCs/>
          <w:sz w:val="18"/>
          <w:szCs w:val="18"/>
        </w:rPr>
        <w:t>w roku</w:t>
      </w:r>
      <w:r w:rsidR="00986D0B">
        <w:rPr>
          <w:rFonts w:ascii="Verdana" w:hAnsi="Verdana"/>
          <w:bCs/>
          <w:sz w:val="18"/>
          <w:szCs w:val="18"/>
        </w:rPr>
        <w:t xml:space="preserve"> </w:t>
      </w:r>
      <w:r w:rsidR="00B64491">
        <w:rPr>
          <w:rFonts w:ascii="Verdana" w:hAnsi="Verdana"/>
          <w:bCs/>
          <w:sz w:val="18"/>
          <w:szCs w:val="18"/>
        </w:rPr>
        <w:t>(w kwietniu)</w:t>
      </w:r>
      <w:r w:rsidR="00986D0B">
        <w:rPr>
          <w:rFonts w:ascii="Verdana" w:hAnsi="Verdana"/>
          <w:bCs/>
          <w:sz w:val="18"/>
          <w:szCs w:val="18"/>
        </w:rPr>
        <w:t xml:space="preserve"> </w:t>
      </w:r>
      <w:r w:rsidR="00B304D2" w:rsidRPr="001A42A1">
        <w:rPr>
          <w:rFonts w:ascii="Verdana" w:hAnsi="Verdana"/>
          <w:bCs/>
          <w:sz w:val="18"/>
          <w:szCs w:val="18"/>
        </w:rPr>
        <w:t xml:space="preserve">zgodnie z art. 62 </w:t>
      </w:r>
      <w:r w:rsidR="002639B7">
        <w:rPr>
          <w:rFonts w:ascii="Verdana" w:hAnsi="Verdana"/>
          <w:bCs/>
          <w:sz w:val="18"/>
          <w:szCs w:val="18"/>
        </w:rPr>
        <w:t>ust.</w:t>
      </w:r>
      <w:r w:rsidR="00B304D2" w:rsidRPr="001A42A1">
        <w:rPr>
          <w:rFonts w:ascii="Verdana" w:hAnsi="Verdana"/>
          <w:bCs/>
          <w:sz w:val="18"/>
          <w:szCs w:val="18"/>
        </w:rPr>
        <w:t xml:space="preserve"> 1</w:t>
      </w:r>
      <w:r w:rsidR="00A12AFA">
        <w:rPr>
          <w:rFonts w:ascii="Verdana" w:hAnsi="Verdana"/>
          <w:bCs/>
          <w:sz w:val="18"/>
          <w:szCs w:val="18"/>
        </w:rPr>
        <w:t xml:space="preserve"> pkt 1 lit. </w:t>
      </w:r>
      <w:r w:rsidR="002639B7">
        <w:rPr>
          <w:rFonts w:ascii="Verdana" w:hAnsi="Verdana"/>
          <w:bCs/>
          <w:sz w:val="18"/>
          <w:szCs w:val="18"/>
        </w:rPr>
        <w:t>c</w:t>
      </w:r>
      <w:r w:rsidR="00B304D2" w:rsidRPr="001A42A1">
        <w:rPr>
          <w:rFonts w:ascii="Verdana" w:hAnsi="Verdana"/>
          <w:bCs/>
          <w:sz w:val="18"/>
          <w:szCs w:val="18"/>
        </w:rPr>
        <w:t xml:space="preserve"> </w:t>
      </w:r>
      <w:r w:rsidR="00A12AFA">
        <w:rPr>
          <w:rFonts w:ascii="Verdana" w:hAnsi="Verdana"/>
          <w:bCs/>
          <w:sz w:val="18"/>
          <w:szCs w:val="18"/>
        </w:rPr>
        <w:t>u</w:t>
      </w:r>
      <w:r w:rsidR="00B304D2" w:rsidRPr="001A42A1">
        <w:rPr>
          <w:rFonts w:ascii="Verdana" w:hAnsi="Verdana"/>
          <w:bCs/>
          <w:sz w:val="18"/>
          <w:szCs w:val="18"/>
        </w:rPr>
        <w:t>stawy z dnia</w:t>
      </w:r>
      <w:r w:rsidR="00F55729">
        <w:rPr>
          <w:rFonts w:ascii="Verdana" w:hAnsi="Verdana"/>
          <w:bCs/>
          <w:sz w:val="18"/>
          <w:szCs w:val="18"/>
        </w:rPr>
        <w:t xml:space="preserve"> 7 lipca 1994</w:t>
      </w:r>
      <w:r w:rsidR="00A12AFA">
        <w:rPr>
          <w:rFonts w:ascii="Verdana" w:hAnsi="Verdana"/>
          <w:bCs/>
          <w:sz w:val="18"/>
          <w:szCs w:val="18"/>
        </w:rPr>
        <w:t xml:space="preserve"> </w:t>
      </w:r>
      <w:r w:rsidR="00F55729">
        <w:rPr>
          <w:rFonts w:ascii="Verdana" w:hAnsi="Verdana"/>
          <w:bCs/>
          <w:sz w:val="18"/>
          <w:szCs w:val="18"/>
        </w:rPr>
        <w:t xml:space="preserve">r. Prawo </w:t>
      </w:r>
      <w:r w:rsidR="00A12AFA">
        <w:rPr>
          <w:rFonts w:ascii="Verdana" w:hAnsi="Verdana"/>
          <w:bCs/>
          <w:sz w:val="18"/>
          <w:szCs w:val="18"/>
        </w:rPr>
        <w:t>b</w:t>
      </w:r>
      <w:r w:rsidR="00F55729">
        <w:rPr>
          <w:rFonts w:ascii="Verdana" w:hAnsi="Verdana"/>
          <w:bCs/>
          <w:sz w:val="18"/>
          <w:szCs w:val="18"/>
        </w:rPr>
        <w:t>udowlane;</w:t>
      </w:r>
    </w:p>
    <w:p w14:paraId="4F5197FC" w14:textId="59A70219" w:rsidR="00607322" w:rsidRDefault="00AC4678" w:rsidP="00986D0B">
      <w:pPr>
        <w:numPr>
          <w:ilvl w:val="0"/>
          <w:numId w:val="17"/>
        </w:numPr>
        <w:suppressAutoHyphens/>
        <w:ind w:left="567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usługi c</w:t>
      </w:r>
      <w:r w:rsidR="003D4071" w:rsidRPr="001A42A1">
        <w:rPr>
          <w:rFonts w:ascii="Verdana" w:hAnsi="Verdana"/>
          <w:bCs/>
          <w:sz w:val="18"/>
          <w:szCs w:val="18"/>
        </w:rPr>
        <w:t xml:space="preserve">zyszczenia przewodów kominowych </w:t>
      </w:r>
      <w:r w:rsidRPr="001A42A1">
        <w:rPr>
          <w:rFonts w:ascii="Verdana" w:hAnsi="Verdana"/>
          <w:bCs/>
          <w:sz w:val="18"/>
          <w:szCs w:val="18"/>
        </w:rPr>
        <w:t xml:space="preserve">zgodnie z wiedzą techniczną i obowiązującymi przepisami </w:t>
      </w:r>
      <w:r w:rsidR="00A12AFA">
        <w:rPr>
          <w:rFonts w:ascii="Verdana" w:hAnsi="Verdana"/>
          <w:bCs/>
          <w:sz w:val="18"/>
          <w:szCs w:val="18"/>
        </w:rPr>
        <w:t>r</w:t>
      </w:r>
      <w:r w:rsidRPr="001A42A1">
        <w:rPr>
          <w:rFonts w:ascii="Verdana" w:hAnsi="Verdana"/>
          <w:bCs/>
          <w:sz w:val="18"/>
          <w:szCs w:val="18"/>
        </w:rPr>
        <w:t>ozporządzeni</w:t>
      </w:r>
      <w:r w:rsidR="00A12AFA">
        <w:rPr>
          <w:rFonts w:ascii="Verdana" w:hAnsi="Verdana"/>
          <w:bCs/>
          <w:sz w:val="18"/>
          <w:szCs w:val="18"/>
        </w:rPr>
        <w:t>a</w:t>
      </w:r>
      <w:r w:rsidRPr="001A42A1">
        <w:rPr>
          <w:rFonts w:ascii="Verdana" w:hAnsi="Verdana"/>
          <w:bCs/>
          <w:sz w:val="18"/>
          <w:szCs w:val="18"/>
        </w:rPr>
        <w:t xml:space="preserve"> Ministra Spraw W</w:t>
      </w:r>
      <w:r w:rsidR="00556812" w:rsidRPr="001A42A1">
        <w:rPr>
          <w:rFonts w:ascii="Verdana" w:hAnsi="Verdana"/>
          <w:bCs/>
          <w:sz w:val="18"/>
          <w:szCs w:val="18"/>
        </w:rPr>
        <w:t>ewnętrznych i Administracji z d</w:t>
      </w:r>
      <w:r w:rsidRPr="001A42A1">
        <w:rPr>
          <w:rFonts w:ascii="Verdana" w:hAnsi="Verdana"/>
          <w:bCs/>
          <w:sz w:val="18"/>
          <w:szCs w:val="18"/>
        </w:rPr>
        <w:t>ni</w:t>
      </w:r>
      <w:r w:rsidR="00556812" w:rsidRPr="001A42A1">
        <w:rPr>
          <w:rFonts w:ascii="Verdana" w:hAnsi="Verdana"/>
          <w:bCs/>
          <w:sz w:val="18"/>
          <w:szCs w:val="18"/>
        </w:rPr>
        <w:t>a</w:t>
      </w:r>
      <w:r w:rsidRPr="001A42A1">
        <w:rPr>
          <w:rFonts w:ascii="Verdana" w:hAnsi="Verdana"/>
          <w:bCs/>
          <w:sz w:val="18"/>
          <w:szCs w:val="18"/>
        </w:rPr>
        <w:t xml:space="preserve"> 7 czerwca 2010r. w sprawie ochrony przeciwpożarowej budynków, innych obiektów budowlanych i terenów</w:t>
      </w:r>
      <w:r w:rsidR="005F34C4" w:rsidRPr="001A42A1">
        <w:rPr>
          <w:rFonts w:ascii="Verdana" w:hAnsi="Verdana"/>
          <w:bCs/>
          <w:sz w:val="18"/>
          <w:szCs w:val="18"/>
        </w:rPr>
        <w:t xml:space="preserve"> oraz </w:t>
      </w:r>
      <w:r w:rsidR="00556812" w:rsidRPr="001A42A1">
        <w:rPr>
          <w:rFonts w:ascii="Verdana" w:hAnsi="Verdana"/>
          <w:bCs/>
          <w:sz w:val="18"/>
          <w:szCs w:val="18"/>
        </w:rPr>
        <w:t>przepisami przeciwpożarowymi i przepisami o ochronie środowiska</w:t>
      </w:r>
      <w:r w:rsidR="003437A4" w:rsidRPr="001A42A1">
        <w:rPr>
          <w:rFonts w:ascii="Verdana" w:hAnsi="Verdana"/>
          <w:bCs/>
          <w:sz w:val="18"/>
          <w:szCs w:val="18"/>
        </w:rPr>
        <w:t xml:space="preserve"> – czyszczeni</w:t>
      </w:r>
      <w:r w:rsidR="009C5C2B" w:rsidRPr="001A42A1">
        <w:rPr>
          <w:rFonts w:ascii="Verdana" w:hAnsi="Verdana"/>
          <w:bCs/>
          <w:sz w:val="18"/>
          <w:szCs w:val="18"/>
        </w:rPr>
        <w:t>e</w:t>
      </w:r>
      <w:r w:rsidR="003437A4" w:rsidRPr="001A42A1">
        <w:rPr>
          <w:rFonts w:ascii="Verdana" w:hAnsi="Verdana"/>
          <w:bCs/>
          <w:sz w:val="18"/>
          <w:szCs w:val="18"/>
        </w:rPr>
        <w:t xml:space="preserve"> przewodów spalinowych od paleniska opalanych </w:t>
      </w:r>
      <w:r w:rsidR="00A6508D" w:rsidRPr="001A42A1">
        <w:rPr>
          <w:rFonts w:ascii="Verdana" w:hAnsi="Verdana"/>
          <w:bCs/>
          <w:sz w:val="18"/>
          <w:szCs w:val="18"/>
        </w:rPr>
        <w:t xml:space="preserve">paliwem gazowym – 2 razy w roku wraz z usuwaniem wszelkich zanieczyszczeń znajdujących się w </w:t>
      </w:r>
      <w:r w:rsidR="00D6163D" w:rsidRPr="001A42A1">
        <w:rPr>
          <w:rFonts w:ascii="Verdana" w:hAnsi="Verdana"/>
          <w:bCs/>
          <w:sz w:val="18"/>
          <w:szCs w:val="18"/>
        </w:rPr>
        <w:t>przewodach</w:t>
      </w:r>
      <w:r w:rsidR="00A12AFA">
        <w:rPr>
          <w:rFonts w:ascii="Verdana" w:hAnsi="Verdana"/>
          <w:bCs/>
          <w:sz w:val="18"/>
          <w:szCs w:val="18"/>
        </w:rPr>
        <w:t>;</w:t>
      </w:r>
    </w:p>
    <w:p w14:paraId="08407BB0" w14:textId="77777777" w:rsidR="003D4071" w:rsidRPr="001A42A1" w:rsidRDefault="003D4071" w:rsidP="00497F55">
      <w:pPr>
        <w:suppressAutoHyphens/>
        <w:ind w:left="1080"/>
        <w:jc w:val="both"/>
        <w:rPr>
          <w:rFonts w:ascii="Verdana" w:hAnsi="Verdana"/>
          <w:bCs/>
          <w:sz w:val="18"/>
          <w:szCs w:val="18"/>
        </w:rPr>
      </w:pPr>
    </w:p>
    <w:p w14:paraId="2CD5B9F3" w14:textId="77777777" w:rsidR="00652A31" w:rsidRDefault="00DD497D" w:rsidP="00497F55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3C6440" w:rsidRPr="001A42A1">
        <w:rPr>
          <w:rFonts w:ascii="Verdana" w:hAnsi="Verdana"/>
          <w:b/>
          <w:bCs/>
          <w:sz w:val="18"/>
          <w:szCs w:val="18"/>
        </w:rPr>
        <w:t>3</w:t>
      </w:r>
      <w:r w:rsidRPr="001A42A1">
        <w:rPr>
          <w:rFonts w:ascii="Verdana" w:hAnsi="Verdana"/>
          <w:b/>
          <w:bCs/>
          <w:sz w:val="18"/>
          <w:szCs w:val="18"/>
        </w:rPr>
        <w:t xml:space="preserve">. </w:t>
      </w:r>
      <w:r w:rsidR="00071D5C" w:rsidRPr="001A42A1"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1E4B5CCC" w14:textId="6D961726" w:rsidR="00FF2648" w:rsidRPr="006D1B3B" w:rsidRDefault="0082474F" w:rsidP="00371D83">
      <w:pPr>
        <w:numPr>
          <w:ilvl w:val="0"/>
          <w:numId w:val="4"/>
        </w:numPr>
        <w:suppressAutoHyphens/>
        <w:jc w:val="both"/>
        <w:rPr>
          <w:rFonts w:ascii="Verdana" w:hAnsi="Verdana"/>
          <w:sz w:val="18"/>
          <w:szCs w:val="18"/>
        </w:rPr>
      </w:pPr>
      <w:r w:rsidRPr="006D1B3B">
        <w:rPr>
          <w:rFonts w:ascii="Verdana" w:hAnsi="Verdana"/>
          <w:sz w:val="18"/>
          <w:szCs w:val="18"/>
        </w:rPr>
        <w:t>Termi</w:t>
      </w:r>
      <w:r w:rsidR="009230B5" w:rsidRPr="006D1B3B">
        <w:rPr>
          <w:rFonts w:ascii="Verdana" w:hAnsi="Verdana"/>
          <w:sz w:val="18"/>
          <w:szCs w:val="18"/>
        </w:rPr>
        <w:t xml:space="preserve">n wykonania okresowej </w:t>
      </w:r>
      <w:r w:rsidR="009230B5" w:rsidRPr="006D1B3B">
        <w:rPr>
          <w:rFonts w:ascii="Verdana" w:hAnsi="Verdana"/>
          <w:bCs/>
          <w:sz w:val="18"/>
          <w:szCs w:val="18"/>
        </w:rPr>
        <w:t xml:space="preserve">kontroli stanu technicznego przewodów kominowych: </w:t>
      </w:r>
      <w:r w:rsidR="004118DE" w:rsidRPr="006D1B3B">
        <w:rPr>
          <w:rFonts w:ascii="Verdana" w:hAnsi="Verdana"/>
          <w:bCs/>
          <w:sz w:val="18"/>
          <w:szCs w:val="18"/>
        </w:rPr>
        <w:br/>
      </w:r>
      <w:r w:rsidR="006D1B3B" w:rsidRPr="006D1B3B">
        <w:rPr>
          <w:rFonts w:ascii="Verdana" w:hAnsi="Verdana"/>
          <w:sz w:val="18"/>
          <w:szCs w:val="18"/>
        </w:rPr>
        <w:t>pierwsza kontrola w terminie</w:t>
      </w:r>
      <w:r w:rsidR="00FA3983" w:rsidRPr="006D1B3B">
        <w:rPr>
          <w:rFonts w:ascii="Verdana" w:hAnsi="Verdana"/>
          <w:b/>
          <w:bCs/>
          <w:sz w:val="18"/>
          <w:szCs w:val="18"/>
        </w:rPr>
        <w:t xml:space="preserve"> </w:t>
      </w:r>
      <w:r w:rsidR="00FF2648" w:rsidRPr="006D1B3B">
        <w:rPr>
          <w:rFonts w:ascii="Verdana" w:hAnsi="Verdana"/>
          <w:b/>
          <w:bCs/>
          <w:sz w:val="18"/>
          <w:szCs w:val="18"/>
        </w:rPr>
        <w:t xml:space="preserve">do </w:t>
      </w:r>
      <w:r w:rsidR="006D686F" w:rsidRPr="006D1B3B">
        <w:rPr>
          <w:rFonts w:ascii="Verdana" w:hAnsi="Verdana"/>
          <w:b/>
          <w:bCs/>
          <w:sz w:val="18"/>
          <w:szCs w:val="18"/>
        </w:rPr>
        <w:t>3</w:t>
      </w:r>
      <w:r w:rsidR="00FF2648" w:rsidRPr="006D1B3B">
        <w:rPr>
          <w:rFonts w:ascii="Verdana" w:hAnsi="Verdana"/>
          <w:b/>
          <w:bCs/>
          <w:sz w:val="18"/>
          <w:szCs w:val="18"/>
        </w:rPr>
        <w:t>0.</w:t>
      </w:r>
      <w:r w:rsidR="006D686F" w:rsidRPr="006D1B3B">
        <w:rPr>
          <w:rFonts w:ascii="Verdana" w:hAnsi="Verdana"/>
          <w:b/>
          <w:bCs/>
          <w:sz w:val="18"/>
          <w:szCs w:val="18"/>
        </w:rPr>
        <w:t>05</w:t>
      </w:r>
      <w:r w:rsidR="00FF2648" w:rsidRPr="006D1B3B">
        <w:rPr>
          <w:rFonts w:ascii="Verdana" w:hAnsi="Verdana"/>
          <w:b/>
          <w:bCs/>
          <w:sz w:val="18"/>
          <w:szCs w:val="18"/>
        </w:rPr>
        <w:t>.202</w:t>
      </w:r>
      <w:r w:rsidR="00FA3983" w:rsidRPr="006D1B3B">
        <w:rPr>
          <w:rFonts w:ascii="Verdana" w:hAnsi="Verdana"/>
          <w:b/>
          <w:bCs/>
          <w:sz w:val="18"/>
          <w:szCs w:val="18"/>
        </w:rPr>
        <w:t>5</w:t>
      </w:r>
      <w:r w:rsidR="00FF2648" w:rsidRPr="006D1B3B">
        <w:rPr>
          <w:rFonts w:ascii="Verdana" w:hAnsi="Verdana"/>
          <w:b/>
          <w:bCs/>
          <w:sz w:val="18"/>
          <w:szCs w:val="18"/>
        </w:rPr>
        <w:t>r.</w:t>
      </w:r>
      <w:r w:rsidR="006D1B3B" w:rsidRPr="006D1B3B">
        <w:rPr>
          <w:rFonts w:ascii="Verdana" w:hAnsi="Verdana"/>
          <w:b/>
          <w:bCs/>
          <w:sz w:val="18"/>
          <w:szCs w:val="18"/>
        </w:rPr>
        <w:t xml:space="preserve">, </w:t>
      </w:r>
      <w:r w:rsidR="006D1B3B" w:rsidRPr="00371D83">
        <w:rPr>
          <w:rFonts w:ascii="Verdana" w:hAnsi="Verdana"/>
          <w:sz w:val="18"/>
          <w:szCs w:val="18"/>
        </w:rPr>
        <w:t>kolejna w terminie</w:t>
      </w:r>
      <w:r w:rsidR="00FA3983" w:rsidRPr="006D1B3B">
        <w:rPr>
          <w:rFonts w:ascii="Verdana" w:hAnsi="Verdana"/>
          <w:b/>
          <w:bCs/>
          <w:sz w:val="18"/>
          <w:szCs w:val="18"/>
        </w:rPr>
        <w:t xml:space="preserve"> </w:t>
      </w:r>
      <w:r w:rsidR="006D1B3B">
        <w:rPr>
          <w:rFonts w:ascii="Verdana" w:hAnsi="Verdana"/>
          <w:b/>
          <w:bCs/>
          <w:sz w:val="18"/>
          <w:szCs w:val="18"/>
        </w:rPr>
        <w:t xml:space="preserve">12 miesięcy, nie później niż </w:t>
      </w:r>
      <w:r w:rsidR="00FA3983" w:rsidRPr="006D1B3B">
        <w:rPr>
          <w:rFonts w:ascii="Verdana" w:hAnsi="Verdana"/>
          <w:b/>
          <w:bCs/>
          <w:sz w:val="18"/>
          <w:szCs w:val="18"/>
        </w:rPr>
        <w:t>do 30.05.2026r.</w:t>
      </w:r>
    </w:p>
    <w:p w14:paraId="4C33B674" w14:textId="77777777" w:rsidR="00D107F3" w:rsidRPr="009230B5" w:rsidRDefault="00D107F3" w:rsidP="00FF2648">
      <w:pPr>
        <w:suppressAutoHyphens/>
        <w:ind w:left="708"/>
        <w:jc w:val="both"/>
        <w:rPr>
          <w:rFonts w:ascii="Verdana" w:hAnsi="Verdana"/>
          <w:sz w:val="18"/>
          <w:szCs w:val="18"/>
        </w:rPr>
      </w:pPr>
    </w:p>
    <w:p w14:paraId="76EB70C1" w14:textId="77777777" w:rsidR="009230B5" w:rsidRPr="00FF2648" w:rsidRDefault="009230B5" w:rsidP="00497F55">
      <w:pPr>
        <w:numPr>
          <w:ilvl w:val="0"/>
          <w:numId w:val="4"/>
        </w:num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C</w:t>
      </w:r>
      <w:r w:rsidRPr="001A42A1">
        <w:rPr>
          <w:rFonts w:ascii="Verdana" w:hAnsi="Verdana"/>
          <w:bCs/>
          <w:sz w:val="18"/>
          <w:szCs w:val="18"/>
        </w:rPr>
        <w:t>zyszczenia przewodów kominowych</w:t>
      </w:r>
      <w:r>
        <w:rPr>
          <w:rFonts w:ascii="Verdana" w:hAnsi="Verdana"/>
          <w:bCs/>
          <w:sz w:val="18"/>
          <w:szCs w:val="18"/>
        </w:rPr>
        <w:t>:</w:t>
      </w:r>
    </w:p>
    <w:p w14:paraId="41519C8A" w14:textId="46D8493D" w:rsidR="00FF2648" w:rsidRPr="009230B5" w:rsidRDefault="00FF2648" w:rsidP="00FF2648">
      <w:pPr>
        <w:numPr>
          <w:ilvl w:val="0"/>
          <w:numId w:val="26"/>
        </w:num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 termin: </w:t>
      </w:r>
      <w:r w:rsidRPr="006D686F">
        <w:rPr>
          <w:rFonts w:ascii="Verdana" w:hAnsi="Verdana"/>
          <w:b/>
          <w:bCs/>
          <w:sz w:val="18"/>
          <w:szCs w:val="18"/>
        </w:rPr>
        <w:t xml:space="preserve">do </w:t>
      </w:r>
      <w:r w:rsidR="006D686F" w:rsidRPr="006D686F">
        <w:rPr>
          <w:rFonts w:ascii="Verdana" w:hAnsi="Verdana"/>
          <w:b/>
          <w:bCs/>
          <w:sz w:val="18"/>
          <w:szCs w:val="18"/>
        </w:rPr>
        <w:t>30</w:t>
      </w:r>
      <w:r w:rsidRPr="006D686F">
        <w:rPr>
          <w:rFonts w:ascii="Verdana" w:hAnsi="Verdana"/>
          <w:b/>
          <w:bCs/>
          <w:sz w:val="18"/>
          <w:szCs w:val="18"/>
        </w:rPr>
        <w:t>.0</w:t>
      </w:r>
      <w:r w:rsidR="006D686F" w:rsidRPr="006D686F">
        <w:rPr>
          <w:rFonts w:ascii="Verdana" w:hAnsi="Verdana"/>
          <w:b/>
          <w:bCs/>
          <w:sz w:val="18"/>
          <w:szCs w:val="18"/>
        </w:rPr>
        <w:t>5</w:t>
      </w:r>
      <w:r w:rsidRPr="006D686F">
        <w:rPr>
          <w:rFonts w:ascii="Verdana" w:hAnsi="Verdana"/>
          <w:b/>
          <w:bCs/>
          <w:sz w:val="18"/>
          <w:szCs w:val="18"/>
        </w:rPr>
        <w:t>.202</w:t>
      </w:r>
      <w:r w:rsidR="00B913E8">
        <w:rPr>
          <w:rFonts w:ascii="Verdana" w:hAnsi="Verdana"/>
          <w:b/>
          <w:bCs/>
          <w:sz w:val="18"/>
          <w:szCs w:val="18"/>
        </w:rPr>
        <w:t>5</w:t>
      </w:r>
      <w:r w:rsidRPr="006D686F">
        <w:rPr>
          <w:rFonts w:ascii="Verdana" w:hAnsi="Verdana"/>
          <w:b/>
          <w:bCs/>
          <w:sz w:val="18"/>
          <w:szCs w:val="18"/>
        </w:rPr>
        <w:t>r.</w:t>
      </w:r>
      <w:r>
        <w:rPr>
          <w:rFonts w:ascii="Verdana" w:hAnsi="Verdana"/>
          <w:bCs/>
          <w:sz w:val="18"/>
          <w:szCs w:val="18"/>
        </w:rPr>
        <w:t xml:space="preserve"> </w:t>
      </w:r>
    </w:p>
    <w:p w14:paraId="72EF40DB" w14:textId="3202EE70" w:rsidR="00FF2648" w:rsidRPr="00FA3983" w:rsidRDefault="00FF2648" w:rsidP="00FF2648">
      <w:pPr>
        <w:numPr>
          <w:ilvl w:val="0"/>
          <w:numId w:val="26"/>
        </w:num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II termin: </w:t>
      </w:r>
      <w:r w:rsidRPr="006D686F">
        <w:rPr>
          <w:rFonts w:ascii="Verdana" w:hAnsi="Verdana"/>
          <w:b/>
          <w:bCs/>
          <w:sz w:val="18"/>
          <w:szCs w:val="18"/>
        </w:rPr>
        <w:t xml:space="preserve">do </w:t>
      </w:r>
      <w:r w:rsidR="006D686F" w:rsidRPr="006D686F">
        <w:rPr>
          <w:rFonts w:ascii="Verdana" w:hAnsi="Verdana"/>
          <w:b/>
          <w:bCs/>
          <w:sz w:val="18"/>
          <w:szCs w:val="18"/>
        </w:rPr>
        <w:t>30</w:t>
      </w:r>
      <w:r w:rsidRPr="006D686F">
        <w:rPr>
          <w:rFonts w:ascii="Verdana" w:hAnsi="Verdana"/>
          <w:b/>
          <w:bCs/>
          <w:sz w:val="18"/>
          <w:szCs w:val="18"/>
        </w:rPr>
        <w:t>.1</w:t>
      </w:r>
      <w:r w:rsidR="006D686F" w:rsidRPr="006D686F">
        <w:rPr>
          <w:rFonts w:ascii="Verdana" w:hAnsi="Verdana"/>
          <w:b/>
          <w:bCs/>
          <w:sz w:val="18"/>
          <w:szCs w:val="18"/>
        </w:rPr>
        <w:t>1</w:t>
      </w:r>
      <w:r w:rsidRPr="006D686F">
        <w:rPr>
          <w:rFonts w:ascii="Verdana" w:hAnsi="Verdana"/>
          <w:b/>
          <w:bCs/>
          <w:sz w:val="18"/>
          <w:szCs w:val="18"/>
        </w:rPr>
        <w:t>.202</w:t>
      </w:r>
      <w:r w:rsidR="00FA3983">
        <w:rPr>
          <w:rFonts w:ascii="Verdana" w:hAnsi="Verdana"/>
          <w:b/>
          <w:bCs/>
          <w:sz w:val="18"/>
          <w:szCs w:val="18"/>
        </w:rPr>
        <w:t>5</w:t>
      </w:r>
      <w:r w:rsidRPr="006D686F">
        <w:rPr>
          <w:rFonts w:ascii="Verdana" w:hAnsi="Verdana"/>
          <w:b/>
          <w:bCs/>
          <w:sz w:val="18"/>
          <w:szCs w:val="18"/>
        </w:rPr>
        <w:t>r.</w:t>
      </w:r>
      <w:r>
        <w:rPr>
          <w:rFonts w:ascii="Verdana" w:hAnsi="Verdana"/>
          <w:bCs/>
          <w:sz w:val="18"/>
          <w:szCs w:val="18"/>
        </w:rPr>
        <w:t xml:space="preserve">  (w </w:t>
      </w:r>
      <w:r w:rsidR="006D1B3B">
        <w:rPr>
          <w:rFonts w:ascii="Verdana" w:hAnsi="Verdana"/>
          <w:bCs/>
          <w:sz w:val="18"/>
          <w:szCs w:val="18"/>
        </w:rPr>
        <w:t xml:space="preserve">terminie </w:t>
      </w:r>
      <w:r>
        <w:rPr>
          <w:rFonts w:ascii="Verdana" w:hAnsi="Verdana"/>
          <w:bCs/>
          <w:sz w:val="18"/>
          <w:szCs w:val="18"/>
        </w:rPr>
        <w:t>6 miesięcy od terminu I)</w:t>
      </w:r>
    </w:p>
    <w:p w14:paraId="14B3D507" w14:textId="35820C3D" w:rsidR="00FA3983" w:rsidRPr="00FA3983" w:rsidRDefault="00FA3983" w:rsidP="00FA3983">
      <w:pPr>
        <w:numPr>
          <w:ilvl w:val="0"/>
          <w:numId w:val="26"/>
        </w:num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III termin: </w:t>
      </w:r>
      <w:r w:rsidRPr="006D686F">
        <w:rPr>
          <w:rFonts w:ascii="Verdana" w:hAnsi="Verdana"/>
          <w:b/>
          <w:bCs/>
          <w:sz w:val="18"/>
          <w:szCs w:val="18"/>
        </w:rPr>
        <w:t>do 30.</w:t>
      </w:r>
      <w:r>
        <w:rPr>
          <w:rFonts w:ascii="Verdana" w:hAnsi="Verdana"/>
          <w:b/>
          <w:bCs/>
          <w:sz w:val="18"/>
          <w:szCs w:val="18"/>
        </w:rPr>
        <w:t>05</w:t>
      </w:r>
      <w:r w:rsidRPr="006D686F">
        <w:rPr>
          <w:rFonts w:ascii="Verdana" w:hAnsi="Verdana"/>
          <w:b/>
          <w:bCs/>
          <w:sz w:val="18"/>
          <w:szCs w:val="18"/>
        </w:rPr>
        <w:t>.202</w:t>
      </w:r>
      <w:r>
        <w:rPr>
          <w:rFonts w:ascii="Verdana" w:hAnsi="Verdana"/>
          <w:b/>
          <w:bCs/>
          <w:sz w:val="18"/>
          <w:szCs w:val="18"/>
        </w:rPr>
        <w:t>6</w:t>
      </w:r>
      <w:r w:rsidRPr="006D686F">
        <w:rPr>
          <w:rFonts w:ascii="Verdana" w:hAnsi="Verdana"/>
          <w:b/>
          <w:bCs/>
          <w:sz w:val="18"/>
          <w:szCs w:val="18"/>
        </w:rPr>
        <w:t>r.</w:t>
      </w:r>
      <w:r>
        <w:rPr>
          <w:rFonts w:ascii="Verdana" w:hAnsi="Verdana"/>
          <w:bCs/>
          <w:sz w:val="18"/>
          <w:szCs w:val="18"/>
        </w:rPr>
        <w:t xml:space="preserve">  (w </w:t>
      </w:r>
      <w:r w:rsidR="006D1B3B">
        <w:rPr>
          <w:rFonts w:ascii="Verdana" w:hAnsi="Verdana"/>
          <w:bCs/>
          <w:sz w:val="18"/>
          <w:szCs w:val="18"/>
        </w:rPr>
        <w:t xml:space="preserve">terminie </w:t>
      </w:r>
      <w:r>
        <w:rPr>
          <w:rFonts w:ascii="Verdana" w:hAnsi="Verdana"/>
          <w:bCs/>
          <w:sz w:val="18"/>
          <w:szCs w:val="18"/>
        </w:rPr>
        <w:t>6 miesięcy od terminu II)</w:t>
      </w:r>
    </w:p>
    <w:p w14:paraId="1506C467" w14:textId="591C59EC" w:rsidR="00FA3983" w:rsidRPr="00FA3983" w:rsidRDefault="00FA3983" w:rsidP="00FA3983">
      <w:pPr>
        <w:numPr>
          <w:ilvl w:val="0"/>
          <w:numId w:val="26"/>
        </w:num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IV termin: </w:t>
      </w:r>
      <w:r w:rsidRPr="006D686F">
        <w:rPr>
          <w:rFonts w:ascii="Verdana" w:hAnsi="Verdana"/>
          <w:b/>
          <w:bCs/>
          <w:sz w:val="18"/>
          <w:szCs w:val="18"/>
        </w:rPr>
        <w:t>do 30.11.202</w:t>
      </w:r>
      <w:r>
        <w:rPr>
          <w:rFonts w:ascii="Verdana" w:hAnsi="Verdana"/>
          <w:b/>
          <w:bCs/>
          <w:sz w:val="18"/>
          <w:szCs w:val="18"/>
        </w:rPr>
        <w:t>6</w:t>
      </w:r>
      <w:r w:rsidRPr="006D686F">
        <w:rPr>
          <w:rFonts w:ascii="Verdana" w:hAnsi="Verdana"/>
          <w:b/>
          <w:bCs/>
          <w:sz w:val="18"/>
          <w:szCs w:val="18"/>
        </w:rPr>
        <w:t>r.</w:t>
      </w:r>
      <w:r>
        <w:rPr>
          <w:rFonts w:ascii="Verdana" w:hAnsi="Verdana"/>
          <w:bCs/>
          <w:sz w:val="18"/>
          <w:szCs w:val="18"/>
        </w:rPr>
        <w:t xml:space="preserve">  (w </w:t>
      </w:r>
      <w:r w:rsidR="006D1B3B">
        <w:rPr>
          <w:rFonts w:ascii="Verdana" w:hAnsi="Verdana"/>
          <w:bCs/>
          <w:sz w:val="18"/>
          <w:szCs w:val="18"/>
        </w:rPr>
        <w:t xml:space="preserve">terminie </w:t>
      </w:r>
      <w:r>
        <w:rPr>
          <w:rFonts w:ascii="Verdana" w:hAnsi="Verdana"/>
          <w:bCs/>
          <w:sz w:val="18"/>
          <w:szCs w:val="18"/>
        </w:rPr>
        <w:t>6 miesięcy od terminu III)</w:t>
      </w:r>
    </w:p>
    <w:p w14:paraId="5F9812E2" w14:textId="77777777" w:rsidR="00FF2648" w:rsidRPr="009A07B3" w:rsidRDefault="00FF2648" w:rsidP="00FF2648">
      <w:pPr>
        <w:suppressAutoHyphens/>
        <w:ind w:left="1080"/>
        <w:jc w:val="both"/>
        <w:rPr>
          <w:rFonts w:ascii="Verdana" w:hAnsi="Verdana"/>
          <w:sz w:val="18"/>
          <w:szCs w:val="18"/>
        </w:rPr>
      </w:pPr>
    </w:p>
    <w:p w14:paraId="681955B8" w14:textId="79506845" w:rsidR="004118DE" w:rsidRPr="006D686F" w:rsidRDefault="009A07B3" w:rsidP="009936C1">
      <w:pPr>
        <w:pStyle w:val="Akapitzlist"/>
        <w:numPr>
          <w:ilvl w:val="0"/>
          <w:numId w:val="4"/>
        </w:numPr>
        <w:suppressAutoHyphens/>
        <w:jc w:val="both"/>
        <w:rPr>
          <w:rFonts w:ascii="Verdana" w:hAnsi="Verdana"/>
          <w:sz w:val="18"/>
          <w:szCs w:val="18"/>
        </w:rPr>
      </w:pPr>
      <w:r w:rsidRPr="0076295E">
        <w:rPr>
          <w:rFonts w:ascii="Verdana" w:hAnsi="Verdana"/>
          <w:bCs/>
          <w:sz w:val="18"/>
          <w:szCs w:val="18"/>
        </w:rPr>
        <w:t xml:space="preserve">Wykonawca ma obowiązek </w:t>
      </w:r>
      <w:r w:rsidR="00AE231A">
        <w:rPr>
          <w:rFonts w:ascii="Verdana" w:hAnsi="Verdana"/>
          <w:bCs/>
          <w:sz w:val="18"/>
          <w:szCs w:val="18"/>
        </w:rPr>
        <w:t>przestrzegania</w:t>
      </w:r>
      <w:r w:rsidRPr="0076295E">
        <w:rPr>
          <w:rFonts w:ascii="Verdana" w:hAnsi="Verdana"/>
          <w:bCs/>
          <w:sz w:val="18"/>
          <w:szCs w:val="18"/>
        </w:rPr>
        <w:t xml:space="preserve"> terminów wykonania </w:t>
      </w:r>
      <w:r w:rsidR="0076295E">
        <w:rPr>
          <w:rFonts w:ascii="Verdana" w:hAnsi="Verdana"/>
          <w:bCs/>
          <w:sz w:val="18"/>
          <w:szCs w:val="18"/>
        </w:rPr>
        <w:t>usług wymienionych w ust. 1</w:t>
      </w:r>
      <w:r w:rsidR="00971CE3">
        <w:rPr>
          <w:rFonts w:ascii="Verdana" w:hAnsi="Verdana"/>
          <w:bCs/>
          <w:sz w:val="18"/>
          <w:szCs w:val="18"/>
        </w:rPr>
        <w:t>-</w:t>
      </w:r>
      <w:r w:rsidR="00A22D74">
        <w:rPr>
          <w:rFonts w:ascii="Verdana" w:hAnsi="Verdana"/>
          <w:bCs/>
          <w:sz w:val="18"/>
          <w:szCs w:val="18"/>
        </w:rPr>
        <w:t>2</w:t>
      </w:r>
      <w:r w:rsidRPr="0076295E">
        <w:rPr>
          <w:rFonts w:ascii="Verdana" w:hAnsi="Verdana"/>
          <w:bCs/>
          <w:sz w:val="18"/>
          <w:szCs w:val="18"/>
        </w:rPr>
        <w:t xml:space="preserve"> oraz poinformować Zamawiającego o zamiarze ich wykonania w terminie </w:t>
      </w:r>
      <w:r w:rsidR="0076295E">
        <w:rPr>
          <w:rFonts w:ascii="Verdana" w:hAnsi="Verdana"/>
          <w:bCs/>
          <w:sz w:val="18"/>
          <w:szCs w:val="18"/>
        </w:rPr>
        <w:t xml:space="preserve">co najmniej </w:t>
      </w:r>
      <w:r w:rsidR="006D686F">
        <w:rPr>
          <w:rFonts w:ascii="Verdana" w:hAnsi="Verdana"/>
          <w:bCs/>
          <w:sz w:val="18"/>
          <w:szCs w:val="18"/>
        </w:rPr>
        <w:t>2</w:t>
      </w:r>
      <w:r w:rsidRPr="0076295E">
        <w:rPr>
          <w:rFonts w:ascii="Verdana" w:hAnsi="Verdana"/>
          <w:bCs/>
          <w:sz w:val="18"/>
          <w:szCs w:val="18"/>
        </w:rPr>
        <w:t xml:space="preserve"> dni przed ich rozpoczęciem</w:t>
      </w:r>
      <w:r w:rsidR="006D686F">
        <w:rPr>
          <w:rFonts w:ascii="Verdana" w:hAnsi="Verdana"/>
          <w:bCs/>
          <w:sz w:val="18"/>
          <w:szCs w:val="18"/>
        </w:rPr>
        <w:t>, za wyjątkiem obiektów wymienionych w opisie przedmiotu zamówienia w tabeli w  poz.</w:t>
      </w:r>
      <w:r w:rsidR="006D1B3B">
        <w:rPr>
          <w:rFonts w:ascii="Verdana" w:hAnsi="Verdana"/>
          <w:bCs/>
          <w:sz w:val="18"/>
          <w:szCs w:val="18"/>
        </w:rPr>
        <w:t xml:space="preserve"> </w:t>
      </w:r>
      <w:r w:rsidR="006D686F">
        <w:rPr>
          <w:rFonts w:ascii="Verdana" w:hAnsi="Verdana"/>
          <w:bCs/>
          <w:sz w:val="18"/>
          <w:szCs w:val="18"/>
        </w:rPr>
        <w:t xml:space="preserve">3 i 4, dla których termin wykonania usługi należy </w:t>
      </w:r>
      <w:r w:rsidR="006D686F" w:rsidRPr="006D686F">
        <w:rPr>
          <w:rFonts w:ascii="Verdana" w:hAnsi="Verdana"/>
          <w:bCs/>
          <w:sz w:val="18"/>
          <w:szCs w:val="18"/>
        </w:rPr>
        <w:t>ustalić z min. 7 dniowym wyprzedzeniem</w:t>
      </w:r>
      <w:r w:rsidR="006D686F">
        <w:rPr>
          <w:rFonts w:ascii="Verdana" w:hAnsi="Verdana"/>
          <w:bCs/>
          <w:sz w:val="18"/>
          <w:szCs w:val="18"/>
        </w:rPr>
        <w:t>.</w:t>
      </w:r>
    </w:p>
    <w:p w14:paraId="2EFA6A15" w14:textId="77777777" w:rsidR="006D686F" w:rsidRPr="006D686F" w:rsidRDefault="006D686F" w:rsidP="006D686F">
      <w:pPr>
        <w:pStyle w:val="Akapitzlist"/>
        <w:suppressAutoHyphens/>
        <w:ind w:left="7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(uzgodnienia wyłącznie w formie e-mail).</w:t>
      </w:r>
    </w:p>
    <w:p w14:paraId="57C4733B" w14:textId="77777777" w:rsidR="006D686F" w:rsidRPr="006D686F" w:rsidRDefault="006D686F" w:rsidP="009936C1">
      <w:pPr>
        <w:pStyle w:val="Akapitzlist"/>
        <w:numPr>
          <w:ilvl w:val="0"/>
          <w:numId w:val="4"/>
        </w:numPr>
        <w:suppressAutoHyphens/>
        <w:jc w:val="both"/>
        <w:rPr>
          <w:rFonts w:ascii="Verdana" w:hAnsi="Verdana"/>
          <w:sz w:val="18"/>
          <w:szCs w:val="18"/>
        </w:rPr>
      </w:pPr>
      <w:r w:rsidRPr="006D686F">
        <w:rPr>
          <w:rFonts w:ascii="Verdana" w:hAnsi="Verdana"/>
          <w:sz w:val="18"/>
          <w:szCs w:val="18"/>
        </w:rPr>
        <w:lastRenderedPageBreak/>
        <w:t>Zamawiający zastrzega sobie prawo do nieodebrania wykonania danej usługi, jeżeli Wykonawca wykona ją bez udziału Zamawiającego.</w:t>
      </w:r>
    </w:p>
    <w:p w14:paraId="268582D7" w14:textId="77777777" w:rsidR="006D686F" w:rsidRPr="009936C1" w:rsidRDefault="006D686F" w:rsidP="006D686F">
      <w:pPr>
        <w:pStyle w:val="Akapitzlist"/>
        <w:suppressAutoHyphens/>
        <w:ind w:left="720"/>
        <w:jc w:val="both"/>
        <w:rPr>
          <w:rFonts w:ascii="Verdana" w:hAnsi="Verdana"/>
          <w:sz w:val="18"/>
          <w:szCs w:val="18"/>
        </w:rPr>
      </w:pPr>
    </w:p>
    <w:p w14:paraId="6AF934DD" w14:textId="77777777" w:rsidR="00652A31" w:rsidRDefault="00DD497D" w:rsidP="00497F55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3C6440" w:rsidRPr="001A42A1">
        <w:rPr>
          <w:rFonts w:ascii="Verdana" w:hAnsi="Verdana"/>
          <w:b/>
          <w:bCs/>
          <w:sz w:val="18"/>
          <w:szCs w:val="18"/>
        </w:rPr>
        <w:t>4</w:t>
      </w:r>
      <w:r w:rsidRPr="001A42A1">
        <w:rPr>
          <w:rFonts w:ascii="Verdana" w:hAnsi="Verdana"/>
          <w:b/>
          <w:bCs/>
          <w:sz w:val="18"/>
          <w:szCs w:val="18"/>
        </w:rPr>
        <w:t xml:space="preserve">. </w:t>
      </w:r>
      <w:r w:rsidR="00B93E36" w:rsidRPr="001A42A1">
        <w:rPr>
          <w:rFonts w:ascii="Verdana" w:hAnsi="Verdana" w:cs="Tahoma"/>
          <w:b/>
          <w:bCs/>
          <w:sz w:val="18"/>
          <w:szCs w:val="18"/>
        </w:rPr>
        <w:t>Wartość zamówienia</w:t>
      </w:r>
    </w:p>
    <w:p w14:paraId="756DFC6A" w14:textId="77777777" w:rsidR="00632F88" w:rsidRPr="001A42A1" w:rsidRDefault="00632F88" w:rsidP="00497F55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Całkowite wynagrodzenie ryczałtowe za wykonanie przedmiotu umowy wynosi:</w:t>
      </w:r>
    </w:p>
    <w:p w14:paraId="177971B6" w14:textId="77777777" w:rsidR="00632F88" w:rsidRDefault="006D686F" w:rsidP="00497F55">
      <w:pPr>
        <w:suppressAutoHyphens/>
        <w:ind w:firstLine="70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netto: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 w:rsidR="002F77CA" w:rsidRPr="001A42A1">
        <w:rPr>
          <w:rFonts w:ascii="Verdana" w:hAnsi="Verdana"/>
          <w:bCs/>
          <w:sz w:val="18"/>
          <w:szCs w:val="18"/>
        </w:rPr>
        <w:t xml:space="preserve"> </w:t>
      </w:r>
      <w:r w:rsidR="000C4601">
        <w:rPr>
          <w:rFonts w:ascii="Verdana" w:hAnsi="Verdana"/>
          <w:bCs/>
          <w:sz w:val="18"/>
          <w:szCs w:val="18"/>
        </w:rPr>
        <w:t>(słownie złotych: 00/100)</w:t>
      </w:r>
    </w:p>
    <w:p w14:paraId="290C08B1" w14:textId="77777777" w:rsidR="006D686F" w:rsidRDefault="006D686F" w:rsidP="006D686F">
      <w:pPr>
        <w:suppressAutoHyphens/>
        <w:ind w:firstLine="70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VAT: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 w:rsidRPr="001A42A1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(słownie złotych: 00/100)</w:t>
      </w:r>
    </w:p>
    <w:p w14:paraId="4DB64345" w14:textId="77777777" w:rsidR="006D686F" w:rsidRDefault="006D686F" w:rsidP="006D686F">
      <w:pPr>
        <w:suppressAutoHyphens/>
        <w:ind w:firstLine="70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brutto: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r w:rsidRPr="001A42A1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(słownie złotych: 00/100)</w:t>
      </w:r>
    </w:p>
    <w:p w14:paraId="7430E23E" w14:textId="77777777" w:rsidR="004118DE" w:rsidRDefault="004118DE" w:rsidP="00497F55">
      <w:pPr>
        <w:suppressAutoHyphens/>
        <w:ind w:firstLine="708"/>
        <w:jc w:val="both"/>
        <w:rPr>
          <w:rFonts w:ascii="Verdana" w:hAnsi="Verdana"/>
          <w:bCs/>
          <w:sz w:val="18"/>
          <w:szCs w:val="18"/>
        </w:rPr>
      </w:pPr>
    </w:p>
    <w:p w14:paraId="12646720" w14:textId="2FB2A3CD" w:rsidR="004118DE" w:rsidRPr="006D686F" w:rsidRDefault="00CC60A9" w:rsidP="006D686F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Ceny jednostkowe</w:t>
      </w:r>
      <w:r w:rsidR="00722D91" w:rsidRPr="001A42A1">
        <w:rPr>
          <w:rFonts w:ascii="Verdana" w:hAnsi="Verdana"/>
          <w:bCs/>
          <w:sz w:val="18"/>
          <w:szCs w:val="18"/>
        </w:rPr>
        <w:t xml:space="preserve"> </w:t>
      </w:r>
      <w:r w:rsidR="006D686F">
        <w:rPr>
          <w:rFonts w:ascii="Verdana" w:hAnsi="Verdana"/>
          <w:bCs/>
          <w:sz w:val="18"/>
          <w:szCs w:val="18"/>
        </w:rPr>
        <w:t xml:space="preserve">poszczególnych </w:t>
      </w:r>
      <w:r w:rsidR="00722D91" w:rsidRPr="001A42A1">
        <w:rPr>
          <w:rFonts w:ascii="Verdana" w:hAnsi="Verdana"/>
          <w:bCs/>
          <w:sz w:val="18"/>
          <w:szCs w:val="18"/>
        </w:rPr>
        <w:t xml:space="preserve">usług </w:t>
      </w:r>
      <w:r w:rsidR="006D686F">
        <w:rPr>
          <w:rFonts w:ascii="Verdana" w:hAnsi="Verdana"/>
          <w:bCs/>
          <w:sz w:val="18"/>
          <w:szCs w:val="18"/>
        </w:rPr>
        <w:t>ustalono zgodnie z ofert</w:t>
      </w:r>
      <w:r w:rsidR="006D1B3B">
        <w:rPr>
          <w:rFonts w:ascii="Verdana" w:hAnsi="Verdana"/>
          <w:bCs/>
          <w:sz w:val="18"/>
          <w:szCs w:val="18"/>
        </w:rPr>
        <w:t>ą</w:t>
      </w:r>
      <w:r w:rsidR="006D686F">
        <w:rPr>
          <w:rFonts w:ascii="Verdana" w:hAnsi="Verdana"/>
          <w:bCs/>
          <w:sz w:val="18"/>
          <w:szCs w:val="18"/>
        </w:rPr>
        <w:t xml:space="preserve"> Wykonawcy.</w:t>
      </w:r>
    </w:p>
    <w:p w14:paraId="30D5012E" w14:textId="6B9FCEAA" w:rsidR="004B493E" w:rsidRDefault="009132D0" w:rsidP="00497F55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Zapłata </w:t>
      </w:r>
      <w:r w:rsidR="006D686F">
        <w:rPr>
          <w:rFonts w:ascii="Verdana" w:hAnsi="Verdana"/>
          <w:bCs/>
          <w:sz w:val="18"/>
          <w:szCs w:val="18"/>
        </w:rPr>
        <w:t xml:space="preserve">częściowa </w:t>
      </w:r>
      <w:r w:rsidRPr="001A42A1">
        <w:rPr>
          <w:rFonts w:ascii="Verdana" w:hAnsi="Verdana"/>
          <w:bCs/>
          <w:sz w:val="18"/>
          <w:szCs w:val="18"/>
        </w:rPr>
        <w:t xml:space="preserve">wynagrodzenia nastąpi na podstawie </w:t>
      </w:r>
      <w:r w:rsidR="006D686F">
        <w:rPr>
          <w:rFonts w:ascii="Verdana" w:hAnsi="Verdana"/>
          <w:bCs/>
          <w:sz w:val="18"/>
          <w:szCs w:val="18"/>
        </w:rPr>
        <w:t>faktur/</w:t>
      </w:r>
      <w:r w:rsidR="00804636">
        <w:rPr>
          <w:rFonts w:ascii="Verdana" w:hAnsi="Verdana"/>
          <w:bCs/>
          <w:sz w:val="18"/>
          <w:szCs w:val="18"/>
        </w:rPr>
        <w:t>rachunków</w:t>
      </w:r>
      <w:r w:rsidRPr="001A42A1">
        <w:rPr>
          <w:rFonts w:ascii="Verdana" w:hAnsi="Verdana"/>
          <w:bCs/>
          <w:sz w:val="18"/>
          <w:szCs w:val="18"/>
        </w:rPr>
        <w:t xml:space="preserve"> wystawion</w:t>
      </w:r>
      <w:r w:rsidR="004B493E" w:rsidRPr="001A42A1">
        <w:rPr>
          <w:rFonts w:ascii="Verdana" w:hAnsi="Verdana"/>
          <w:bCs/>
          <w:sz w:val="18"/>
          <w:szCs w:val="18"/>
        </w:rPr>
        <w:t>ych</w:t>
      </w:r>
      <w:r w:rsidRPr="001A42A1">
        <w:rPr>
          <w:rFonts w:ascii="Verdana" w:hAnsi="Verdana"/>
          <w:bCs/>
          <w:sz w:val="18"/>
          <w:szCs w:val="18"/>
        </w:rPr>
        <w:t xml:space="preserve"> przez Wykonawcę po ka</w:t>
      </w:r>
      <w:r w:rsidR="002F77CA" w:rsidRPr="001A42A1">
        <w:rPr>
          <w:rFonts w:ascii="Verdana" w:hAnsi="Verdana"/>
          <w:bCs/>
          <w:sz w:val="18"/>
          <w:szCs w:val="18"/>
        </w:rPr>
        <w:t>żdorazowym wykonaniu</w:t>
      </w:r>
      <w:r w:rsidR="006D686F">
        <w:rPr>
          <w:rFonts w:ascii="Verdana" w:hAnsi="Verdana"/>
          <w:bCs/>
          <w:sz w:val="18"/>
          <w:szCs w:val="18"/>
        </w:rPr>
        <w:t xml:space="preserve"> wszystkich usług dla danego terminu</w:t>
      </w:r>
      <w:r w:rsidR="002F77CA" w:rsidRPr="001A42A1">
        <w:rPr>
          <w:rFonts w:ascii="Verdana" w:hAnsi="Verdana"/>
          <w:bCs/>
          <w:sz w:val="18"/>
          <w:szCs w:val="18"/>
        </w:rPr>
        <w:t xml:space="preserve"> i odebraniu</w:t>
      </w:r>
      <w:r w:rsidR="006637D1">
        <w:rPr>
          <w:rFonts w:ascii="Verdana" w:hAnsi="Verdana"/>
          <w:bCs/>
          <w:sz w:val="18"/>
          <w:szCs w:val="18"/>
        </w:rPr>
        <w:t xml:space="preserve"> przez Zamawiającego</w:t>
      </w:r>
      <w:r w:rsidR="002F77CA" w:rsidRPr="001A42A1">
        <w:rPr>
          <w:rFonts w:ascii="Verdana" w:hAnsi="Verdana"/>
          <w:bCs/>
          <w:sz w:val="18"/>
          <w:szCs w:val="18"/>
        </w:rPr>
        <w:t xml:space="preserve"> protokołów przeglądu</w:t>
      </w:r>
      <w:r w:rsidR="006D686F">
        <w:rPr>
          <w:rFonts w:ascii="Verdana" w:hAnsi="Verdana"/>
          <w:bCs/>
          <w:sz w:val="18"/>
          <w:szCs w:val="18"/>
        </w:rPr>
        <w:t xml:space="preserve">, tj. </w:t>
      </w:r>
      <w:r w:rsidR="00756967">
        <w:rPr>
          <w:rFonts w:ascii="Verdana" w:hAnsi="Verdana"/>
          <w:bCs/>
          <w:sz w:val="18"/>
          <w:szCs w:val="18"/>
        </w:rPr>
        <w:t xml:space="preserve">4 </w:t>
      </w:r>
      <w:r w:rsidR="006D686F">
        <w:rPr>
          <w:rFonts w:ascii="Verdana" w:hAnsi="Verdana"/>
          <w:bCs/>
          <w:sz w:val="18"/>
          <w:szCs w:val="18"/>
        </w:rPr>
        <w:t>faktury/rachunki w okresie obowiązywania umowy.</w:t>
      </w:r>
    </w:p>
    <w:p w14:paraId="769B1148" w14:textId="0001E6B0" w:rsidR="00AE231A" w:rsidRPr="00AE231A" w:rsidRDefault="00AE231A" w:rsidP="00AE231A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Wynagrodzenie stanowić będzie iloczyn wykonanych prac i cen jednostkowych określonych </w:t>
      </w:r>
      <w:r w:rsidR="0013340B">
        <w:rPr>
          <w:rFonts w:ascii="Verdana" w:hAnsi="Verdana"/>
          <w:bCs/>
          <w:sz w:val="18"/>
          <w:szCs w:val="18"/>
        </w:rPr>
        <w:br/>
      </w:r>
      <w:r>
        <w:rPr>
          <w:rFonts w:ascii="Verdana" w:hAnsi="Verdana"/>
          <w:bCs/>
          <w:sz w:val="18"/>
          <w:szCs w:val="18"/>
        </w:rPr>
        <w:t>w ofercie</w:t>
      </w:r>
      <w:r w:rsidR="006D1B3B">
        <w:rPr>
          <w:rFonts w:ascii="Verdana" w:hAnsi="Verdana"/>
          <w:bCs/>
          <w:sz w:val="18"/>
          <w:szCs w:val="18"/>
        </w:rPr>
        <w:t>,</w:t>
      </w:r>
      <w:r>
        <w:rPr>
          <w:rFonts w:ascii="Verdana" w:hAnsi="Verdana"/>
          <w:bCs/>
          <w:sz w:val="18"/>
          <w:szCs w:val="18"/>
        </w:rPr>
        <w:t xml:space="preserve"> stanowiącej zał</w:t>
      </w:r>
      <w:r w:rsidR="00E87B3A">
        <w:rPr>
          <w:rFonts w:ascii="Verdana" w:hAnsi="Verdana"/>
          <w:bCs/>
          <w:sz w:val="18"/>
          <w:szCs w:val="18"/>
        </w:rPr>
        <w:t>ącznik</w:t>
      </w:r>
      <w:r>
        <w:rPr>
          <w:rFonts w:ascii="Verdana" w:hAnsi="Verdana"/>
          <w:bCs/>
          <w:sz w:val="18"/>
          <w:szCs w:val="18"/>
        </w:rPr>
        <w:t xml:space="preserve"> nr  2 do umowy</w:t>
      </w:r>
      <w:r w:rsidR="00E87B3A">
        <w:rPr>
          <w:rFonts w:ascii="Verdana" w:hAnsi="Verdana"/>
          <w:bCs/>
          <w:sz w:val="18"/>
          <w:szCs w:val="18"/>
        </w:rPr>
        <w:t>.</w:t>
      </w:r>
      <w:r>
        <w:rPr>
          <w:rFonts w:ascii="Verdana" w:hAnsi="Verdana"/>
          <w:bCs/>
          <w:sz w:val="18"/>
          <w:szCs w:val="18"/>
        </w:rPr>
        <w:t xml:space="preserve"> </w:t>
      </w:r>
    </w:p>
    <w:p w14:paraId="35F2F39D" w14:textId="77777777" w:rsidR="00632F88" w:rsidRDefault="00632F88" w:rsidP="00497F55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Ceny i stawki nie będą podlegały waloryzacji.</w:t>
      </w:r>
    </w:p>
    <w:p w14:paraId="44789CA3" w14:textId="77777777" w:rsidR="00632F88" w:rsidRPr="001A42A1" w:rsidRDefault="006D686F" w:rsidP="00497F55">
      <w:pPr>
        <w:numPr>
          <w:ilvl w:val="0"/>
          <w:numId w:val="14"/>
        </w:numPr>
        <w:suppressAutoHyphens/>
        <w:ind w:left="714" w:hanging="357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Faktury /rachunki </w:t>
      </w:r>
      <w:r w:rsidR="00632F88" w:rsidRPr="001A42A1">
        <w:rPr>
          <w:rFonts w:ascii="Verdana" w:hAnsi="Verdana"/>
          <w:bCs/>
          <w:sz w:val="18"/>
          <w:szCs w:val="18"/>
        </w:rPr>
        <w:t>będ</w:t>
      </w:r>
      <w:r w:rsidR="005F67E4" w:rsidRPr="001A42A1">
        <w:rPr>
          <w:rFonts w:ascii="Verdana" w:hAnsi="Verdana"/>
          <w:bCs/>
          <w:sz w:val="18"/>
          <w:szCs w:val="18"/>
        </w:rPr>
        <w:t xml:space="preserve">ą płatne przelewem w terminie </w:t>
      </w:r>
      <w:r w:rsidR="009230B5">
        <w:rPr>
          <w:rFonts w:ascii="Verdana" w:hAnsi="Verdana"/>
          <w:bCs/>
          <w:sz w:val="18"/>
          <w:szCs w:val="18"/>
        </w:rPr>
        <w:t>do 21</w:t>
      </w:r>
      <w:r w:rsidR="00632F88" w:rsidRPr="001A42A1">
        <w:rPr>
          <w:rFonts w:ascii="Verdana" w:hAnsi="Verdana"/>
          <w:bCs/>
          <w:sz w:val="18"/>
          <w:szCs w:val="18"/>
        </w:rPr>
        <w:t xml:space="preserve"> dni od dnia wpływu</w:t>
      </w:r>
      <w:r w:rsidR="002338B9">
        <w:rPr>
          <w:rFonts w:ascii="Verdana" w:hAnsi="Verdana"/>
          <w:bCs/>
          <w:sz w:val="18"/>
          <w:szCs w:val="18"/>
        </w:rPr>
        <w:t xml:space="preserve"> </w:t>
      </w:r>
      <w:r w:rsidR="00632F88" w:rsidRPr="001A42A1">
        <w:rPr>
          <w:rFonts w:ascii="Verdana" w:hAnsi="Verdana"/>
          <w:bCs/>
          <w:sz w:val="18"/>
          <w:szCs w:val="18"/>
        </w:rPr>
        <w:t>do siedziby Zamawiającego.</w:t>
      </w:r>
    </w:p>
    <w:p w14:paraId="621DE172" w14:textId="77777777" w:rsidR="00632F88" w:rsidRPr="006D686F" w:rsidRDefault="00025EBC" w:rsidP="00CF684C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F684C">
        <w:rPr>
          <w:rFonts w:ascii="Verdana" w:hAnsi="Verdana"/>
          <w:bCs/>
          <w:sz w:val="18"/>
          <w:szCs w:val="18"/>
        </w:rPr>
        <w:t xml:space="preserve">Należność z tytułu </w:t>
      </w:r>
      <w:r w:rsidR="00804636" w:rsidRPr="00CF684C">
        <w:rPr>
          <w:rFonts w:ascii="Verdana" w:hAnsi="Verdana"/>
          <w:bCs/>
          <w:sz w:val="18"/>
          <w:szCs w:val="18"/>
        </w:rPr>
        <w:t xml:space="preserve">rachunków </w:t>
      </w:r>
      <w:r w:rsidRPr="00CF684C">
        <w:rPr>
          <w:rFonts w:ascii="Verdana" w:hAnsi="Verdana"/>
          <w:bCs/>
          <w:sz w:val="18"/>
          <w:szCs w:val="18"/>
        </w:rPr>
        <w:t>będzie płatna przez Zamawiającego przelewem na konto Wykonawcy:</w:t>
      </w:r>
      <w:r w:rsidR="004E47BC" w:rsidRPr="00CF684C">
        <w:rPr>
          <w:rFonts w:ascii="Verdana" w:hAnsi="Verdana"/>
          <w:bCs/>
          <w:sz w:val="18"/>
          <w:szCs w:val="18"/>
        </w:rPr>
        <w:t xml:space="preserve"> </w:t>
      </w:r>
      <w:r w:rsidR="006D686F">
        <w:rPr>
          <w:rFonts w:ascii="Verdana" w:hAnsi="Verdana"/>
          <w:bCs/>
          <w:i/>
          <w:sz w:val="18"/>
          <w:szCs w:val="18"/>
        </w:rPr>
        <w:t>……………………………………………………………</w:t>
      </w:r>
    </w:p>
    <w:p w14:paraId="2F5EB027" w14:textId="4CF7A3F8" w:rsidR="006D686F" w:rsidRPr="001A42A1" w:rsidRDefault="006D686F" w:rsidP="006D686F">
      <w:pPr>
        <w:numPr>
          <w:ilvl w:val="0"/>
          <w:numId w:val="14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6D686F">
        <w:rPr>
          <w:rFonts w:ascii="Verdana" w:hAnsi="Verdana"/>
          <w:bCs/>
          <w:sz w:val="18"/>
          <w:szCs w:val="18"/>
        </w:rPr>
        <w:t xml:space="preserve">Wykonawca oświadcza, że rachunek bankowy (nr konta), wskazany w ust. </w:t>
      </w:r>
      <w:r>
        <w:rPr>
          <w:rFonts w:ascii="Verdana" w:hAnsi="Verdana"/>
          <w:bCs/>
          <w:sz w:val="18"/>
          <w:szCs w:val="18"/>
        </w:rPr>
        <w:t>7</w:t>
      </w:r>
      <w:r w:rsidRPr="006D686F">
        <w:rPr>
          <w:rFonts w:ascii="Verdana" w:hAnsi="Verdana"/>
          <w:bCs/>
          <w:sz w:val="18"/>
          <w:szCs w:val="18"/>
        </w:rPr>
        <w:t xml:space="preserve">, jest oraz będzie </w:t>
      </w:r>
      <w:r w:rsidR="0013340B">
        <w:rPr>
          <w:rFonts w:ascii="Verdana" w:hAnsi="Verdana"/>
          <w:bCs/>
          <w:sz w:val="18"/>
          <w:szCs w:val="18"/>
        </w:rPr>
        <w:br/>
      </w:r>
      <w:r w:rsidRPr="006D686F">
        <w:rPr>
          <w:rFonts w:ascii="Verdana" w:hAnsi="Verdana"/>
          <w:bCs/>
          <w:sz w:val="18"/>
          <w:szCs w:val="18"/>
        </w:rPr>
        <w:t>w dacie płatności, widniał w  wykazie podmiotów prowadzonym w postaci elektronicznej, o którym mowa w art.</w:t>
      </w:r>
      <w:r w:rsidR="006D1B3B">
        <w:rPr>
          <w:rFonts w:ascii="Verdana" w:hAnsi="Verdana"/>
          <w:bCs/>
          <w:sz w:val="18"/>
          <w:szCs w:val="18"/>
        </w:rPr>
        <w:t xml:space="preserve"> </w:t>
      </w:r>
      <w:r w:rsidRPr="006D686F">
        <w:rPr>
          <w:rFonts w:ascii="Verdana" w:hAnsi="Verdana"/>
          <w:bCs/>
          <w:sz w:val="18"/>
          <w:szCs w:val="18"/>
        </w:rPr>
        <w:t>96b</w:t>
      </w:r>
      <w:r w:rsidR="006D1B3B">
        <w:rPr>
          <w:rFonts w:ascii="Verdana" w:hAnsi="Verdana"/>
          <w:bCs/>
          <w:sz w:val="18"/>
          <w:szCs w:val="18"/>
        </w:rPr>
        <w:t xml:space="preserve"> ust. 1 pkt 2</w:t>
      </w:r>
      <w:r w:rsidRPr="006D686F">
        <w:rPr>
          <w:rFonts w:ascii="Verdana" w:hAnsi="Verdana"/>
          <w:bCs/>
          <w:sz w:val="18"/>
          <w:szCs w:val="18"/>
        </w:rPr>
        <w:t xml:space="preserve"> ustawy z dnia 11 marca 2004 r. o podatku od towarów i usług (tzw. „białej liście” podatników VAT)</w:t>
      </w:r>
      <w:r>
        <w:rPr>
          <w:rFonts w:ascii="Verdana" w:hAnsi="Verdana"/>
          <w:bCs/>
          <w:sz w:val="18"/>
          <w:szCs w:val="18"/>
        </w:rPr>
        <w:t xml:space="preserve"> / </w:t>
      </w:r>
      <w:r w:rsidRPr="00804636">
        <w:rPr>
          <w:rFonts w:ascii="Verdana" w:hAnsi="Verdana"/>
          <w:bCs/>
          <w:sz w:val="18"/>
          <w:szCs w:val="18"/>
        </w:rPr>
        <w:t xml:space="preserve">Wykonawca oświadcza, że nie jest płatnikiem podatku </w:t>
      </w:r>
      <w:r w:rsidRPr="00971CE3">
        <w:rPr>
          <w:rFonts w:ascii="Verdana" w:hAnsi="Verdana"/>
          <w:bCs/>
          <w:sz w:val="18"/>
          <w:szCs w:val="18"/>
        </w:rPr>
        <w:t>Zawarcie umowy nie  będzie prowadzi</w:t>
      </w:r>
      <w:r w:rsidRPr="00804636">
        <w:rPr>
          <w:rFonts w:ascii="Verdana" w:hAnsi="Verdana"/>
          <w:bCs/>
          <w:sz w:val="18"/>
          <w:szCs w:val="18"/>
        </w:rPr>
        <w:t xml:space="preserve">ć </w:t>
      </w:r>
      <w:r w:rsidR="008210F1">
        <w:rPr>
          <w:rFonts w:ascii="Verdana" w:hAnsi="Verdana"/>
          <w:bCs/>
          <w:sz w:val="18"/>
          <w:szCs w:val="18"/>
        </w:rPr>
        <w:br/>
      </w:r>
      <w:r w:rsidRPr="00804636">
        <w:rPr>
          <w:rFonts w:ascii="Verdana" w:hAnsi="Verdana"/>
          <w:bCs/>
          <w:sz w:val="18"/>
          <w:szCs w:val="18"/>
        </w:rPr>
        <w:t>do powstania u Zamawiającego obowiązku podatkowego</w:t>
      </w:r>
      <w:r w:rsidR="001E4A87">
        <w:rPr>
          <w:rFonts w:ascii="Verdana" w:hAnsi="Verdana"/>
          <w:bCs/>
          <w:sz w:val="18"/>
          <w:szCs w:val="18"/>
        </w:rPr>
        <w:t xml:space="preserve"> w zakresie podatku VAT.</w:t>
      </w:r>
    </w:p>
    <w:p w14:paraId="5E98848F" w14:textId="77777777" w:rsidR="001A42A1" w:rsidRPr="001A42A1" w:rsidRDefault="001A42A1" w:rsidP="00497F55">
      <w:pPr>
        <w:pStyle w:val="Akapitzlist"/>
        <w:numPr>
          <w:ilvl w:val="0"/>
          <w:numId w:val="14"/>
        </w:numPr>
        <w:suppressAutoHyphens/>
        <w:spacing w:after="98"/>
        <w:ind w:left="714" w:hanging="357"/>
        <w:contextualSpacing/>
        <w:jc w:val="both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Wykonawca zobowiązuje się do powiadomienia Zamawiającego o każdorazowej zmianie banku lub numeru rachunku bankowego pod rygorem przyjęcia, iż Zamawiający nie ponosi skutków finansowych w przypadku zapłaty na nieaktualny rachunek bankowy. Zawiadomienie </w:t>
      </w:r>
    </w:p>
    <w:p w14:paraId="1C224B3A" w14:textId="77777777" w:rsidR="001A42A1" w:rsidRPr="001A42A1" w:rsidRDefault="001A42A1" w:rsidP="00497F55">
      <w:pPr>
        <w:pStyle w:val="Akapitzlist"/>
        <w:numPr>
          <w:ilvl w:val="0"/>
          <w:numId w:val="14"/>
        </w:numPr>
        <w:suppressAutoHyphens/>
        <w:spacing w:after="98"/>
        <w:ind w:left="714" w:hanging="357"/>
        <w:contextualSpacing/>
        <w:jc w:val="both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>Informacja o zmianie konta musi być podpisana przez osoby upoważnione do działania w imieniu Wykonawcy.</w:t>
      </w:r>
    </w:p>
    <w:p w14:paraId="6AACAB69" w14:textId="5DC1C0BF" w:rsidR="00607322" w:rsidRPr="00DF647F" w:rsidRDefault="001A42A1" w:rsidP="00497F55">
      <w:pPr>
        <w:pStyle w:val="Akapitzlist"/>
        <w:numPr>
          <w:ilvl w:val="0"/>
          <w:numId w:val="14"/>
        </w:numPr>
        <w:suppressAutoHyphens/>
        <w:spacing w:after="98"/>
        <w:ind w:left="714" w:hanging="357"/>
        <w:contextualSpacing/>
        <w:jc w:val="both"/>
        <w:rPr>
          <w:rFonts w:ascii="Verdana" w:hAnsi="Verdana"/>
          <w:sz w:val="18"/>
          <w:szCs w:val="18"/>
        </w:rPr>
      </w:pPr>
      <w:r w:rsidRPr="00DF647F">
        <w:rPr>
          <w:rFonts w:ascii="Verdana" w:hAnsi="Verdana"/>
          <w:sz w:val="18"/>
          <w:szCs w:val="18"/>
        </w:rPr>
        <w:t xml:space="preserve">Wykonawca nie może bez pisemnej zgody Zamawiającego przenosić wierzytelności wynikającej </w:t>
      </w:r>
      <w:r w:rsidR="008210F1">
        <w:rPr>
          <w:rFonts w:ascii="Verdana" w:hAnsi="Verdana"/>
          <w:sz w:val="18"/>
          <w:szCs w:val="18"/>
        </w:rPr>
        <w:br/>
      </w:r>
      <w:r w:rsidRPr="00DF647F">
        <w:rPr>
          <w:rFonts w:ascii="Verdana" w:hAnsi="Verdana"/>
          <w:sz w:val="18"/>
          <w:szCs w:val="18"/>
        </w:rPr>
        <w:t xml:space="preserve">z umowy na osobę trzecią. </w:t>
      </w:r>
      <w:r w:rsidRPr="00DF647F">
        <w:rPr>
          <w:rFonts w:ascii="Verdana" w:hAnsi="Verdana"/>
          <w:b/>
          <w:sz w:val="18"/>
          <w:szCs w:val="18"/>
        </w:rPr>
        <w:t xml:space="preserve">   </w:t>
      </w:r>
    </w:p>
    <w:p w14:paraId="4A617721" w14:textId="77777777" w:rsidR="001E4A87" w:rsidRDefault="001E4A87" w:rsidP="00497F55">
      <w:pPr>
        <w:suppressAutoHyphens/>
        <w:ind w:left="720"/>
        <w:jc w:val="center"/>
        <w:rPr>
          <w:rFonts w:ascii="Verdana" w:hAnsi="Verdana"/>
          <w:b/>
          <w:bCs/>
          <w:sz w:val="18"/>
          <w:szCs w:val="18"/>
        </w:rPr>
      </w:pPr>
    </w:p>
    <w:p w14:paraId="7D38D5F3" w14:textId="5A38A6BD" w:rsidR="0054086C" w:rsidRDefault="0053156A" w:rsidP="00497F55">
      <w:pPr>
        <w:suppressAutoHyphens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3C6440" w:rsidRPr="001A42A1">
        <w:rPr>
          <w:rFonts w:ascii="Verdana" w:hAnsi="Verdana"/>
          <w:b/>
          <w:bCs/>
          <w:sz w:val="18"/>
          <w:szCs w:val="18"/>
        </w:rPr>
        <w:t>5</w:t>
      </w:r>
      <w:r w:rsidRPr="001A42A1">
        <w:rPr>
          <w:rFonts w:ascii="Verdana" w:hAnsi="Verdana"/>
          <w:b/>
          <w:bCs/>
          <w:sz w:val="18"/>
          <w:szCs w:val="18"/>
        </w:rPr>
        <w:t xml:space="preserve">. </w:t>
      </w:r>
      <w:r w:rsidR="003C6440" w:rsidRPr="001A42A1">
        <w:rPr>
          <w:rFonts w:ascii="Verdana" w:hAnsi="Verdana"/>
          <w:b/>
          <w:bCs/>
          <w:sz w:val="18"/>
          <w:szCs w:val="18"/>
        </w:rPr>
        <w:t>Obowiązki Wykonawcy</w:t>
      </w:r>
    </w:p>
    <w:p w14:paraId="0874C052" w14:textId="77777777" w:rsidR="0077343F" w:rsidRPr="001A42A1" w:rsidRDefault="00607322" w:rsidP="00497F55">
      <w:pPr>
        <w:numPr>
          <w:ilvl w:val="0"/>
          <w:numId w:val="18"/>
        </w:num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Wykonawca zobowiązuje się w szczególności do:</w:t>
      </w:r>
    </w:p>
    <w:p w14:paraId="0202B2C7" w14:textId="214649B1" w:rsidR="00D107F3" w:rsidRPr="001A42A1" w:rsidRDefault="009230B5" w:rsidP="00497F55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</w:t>
      </w:r>
      <w:r w:rsidR="002639B7">
        <w:rPr>
          <w:rFonts w:ascii="Verdana" w:hAnsi="Verdana"/>
          <w:bCs/>
          <w:sz w:val="18"/>
          <w:szCs w:val="18"/>
        </w:rPr>
        <w:t>ykona</w:t>
      </w:r>
      <w:r w:rsidR="00DF647F">
        <w:rPr>
          <w:rFonts w:ascii="Verdana" w:hAnsi="Verdana"/>
          <w:bCs/>
          <w:sz w:val="18"/>
          <w:szCs w:val="18"/>
        </w:rPr>
        <w:t>nia</w:t>
      </w:r>
      <w:r w:rsidR="002639B7">
        <w:rPr>
          <w:rFonts w:ascii="Verdana" w:hAnsi="Verdana"/>
          <w:bCs/>
          <w:sz w:val="18"/>
          <w:szCs w:val="18"/>
        </w:rPr>
        <w:t xml:space="preserve"> kontroli i </w:t>
      </w:r>
      <w:r w:rsidR="0077343F" w:rsidRPr="001A42A1">
        <w:rPr>
          <w:rFonts w:ascii="Verdana" w:hAnsi="Verdana"/>
          <w:bCs/>
          <w:sz w:val="18"/>
          <w:szCs w:val="18"/>
        </w:rPr>
        <w:t>sporządz</w:t>
      </w:r>
      <w:r w:rsidR="007F2F14" w:rsidRPr="001A42A1">
        <w:rPr>
          <w:rFonts w:ascii="Verdana" w:hAnsi="Verdana"/>
          <w:bCs/>
          <w:sz w:val="18"/>
          <w:szCs w:val="18"/>
        </w:rPr>
        <w:t>a</w:t>
      </w:r>
      <w:r w:rsidR="0077343F" w:rsidRPr="001A42A1">
        <w:rPr>
          <w:rFonts w:ascii="Verdana" w:hAnsi="Verdana"/>
          <w:bCs/>
          <w:sz w:val="18"/>
          <w:szCs w:val="18"/>
        </w:rPr>
        <w:t xml:space="preserve">nia protokołów z przeprowadzonych </w:t>
      </w:r>
      <w:r w:rsidR="00465F86" w:rsidRPr="001A42A1">
        <w:rPr>
          <w:rFonts w:ascii="Verdana" w:hAnsi="Verdana"/>
          <w:bCs/>
          <w:sz w:val="18"/>
          <w:szCs w:val="18"/>
        </w:rPr>
        <w:t>kontroli</w:t>
      </w:r>
      <w:r w:rsidR="0077343F" w:rsidRPr="001A42A1">
        <w:rPr>
          <w:rFonts w:ascii="Verdana" w:hAnsi="Verdana"/>
          <w:bCs/>
          <w:sz w:val="18"/>
          <w:szCs w:val="18"/>
        </w:rPr>
        <w:t xml:space="preserve"> wraz z podaniem </w:t>
      </w:r>
      <w:r w:rsidR="002639B7">
        <w:rPr>
          <w:rFonts w:ascii="Verdana" w:hAnsi="Verdana"/>
          <w:bCs/>
          <w:sz w:val="18"/>
          <w:szCs w:val="18"/>
        </w:rPr>
        <w:t xml:space="preserve">jej </w:t>
      </w:r>
      <w:r w:rsidR="0077343F" w:rsidRPr="001A42A1">
        <w:rPr>
          <w:rFonts w:ascii="Verdana" w:hAnsi="Verdana"/>
          <w:bCs/>
          <w:sz w:val="18"/>
          <w:szCs w:val="18"/>
        </w:rPr>
        <w:t>zakresu</w:t>
      </w:r>
      <w:r w:rsidR="001E4A87">
        <w:rPr>
          <w:rFonts w:ascii="Verdana" w:hAnsi="Verdana"/>
          <w:bCs/>
          <w:sz w:val="18"/>
          <w:szCs w:val="18"/>
        </w:rPr>
        <w:t>;</w:t>
      </w:r>
      <w:r w:rsidR="002639B7">
        <w:rPr>
          <w:rFonts w:ascii="Verdana" w:hAnsi="Verdana"/>
          <w:bCs/>
          <w:sz w:val="18"/>
          <w:szCs w:val="18"/>
        </w:rPr>
        <w:t xml:space="preserve"> </w:t>
      </w:r>
      <w:r w:rsidR="001E4A87">
        <w:rPr>
          <w:rFonts w:ascii="Verdana" w:hAnsi="Verdana"/>
          <w:bCs/>
          <w:sz w:val="18"/>
          <w:szCs w:val="18"/>
        </w:rPr>
        <w:t>p</w:t>
      </w:r>
      <w:r w:rsidR="002639B7">
        <w:rPr>
          <w:rFonts w:ascii="Verdana" w:hAnsi="Verdana"/>
          <w:bCs/>
          <w:sz w:val="18"/>
          <w:szCs w:val="18"/>
        </w:rPr>
        <w:t xml:space="preserve">rotokoły muszą być </w:t>
      </w:r>
      <w:r w:rsidR="00084798" w:rsidRPr="001A42A1">
        <w:rPr>
          <w:rFonts w:ascii="Verdana" w:hAnsi="Verdana"/>
          <w:bCs/>
          <w:sz w:val="18"/>
          <w:szCs w:val="18"/>
        </w:rPr>
        <w:t>podpisan</w:t>
      </w:r>
      <w:r w:rsidR="002639B7">
        <w:rPr>
          <w:rFonts w:ascii="Verdana" w:hAnsi="Verdana"/>
          <w:bCs/>
          <w:sz w:val="18"/>
          <w:szCs w:val="18"/>
        </w:rPr>
        <w:t>e ze strony Wykonawcy</w:t>
      </w:r>
      <w:r w:rsidR="00084798" w:rsidRPr="001A42A1">
        <w:rPr>
          <w:rFonts w:ascii="Verdana" w:hAnsi="Verdana"/>
          <w:bCs/>
          <w:sz w:val="18"/>
          <w:szCs w:val="18"/>
        </w:rPr>
        <w:t xml:space="preserve"> przez osob</w:t>
      </w:r>
      <w:r w:rsidR="00B63775" w:rsidRPr="001A42A1">
        <w:rPr>
          <w:rFonts w:ascii="Verdana" w:hAnsi="Verdana"/>
          <w:bCs/>
          <w:sz w:val="18"/>
          <w:szCs w:val="18"/>
        </w:rPr>
        <w:t>ę</w:t>
      </w:r>
      <w:r w:rsidR="00084798" w:rsidRPr="001A42A1">
        <w:rPr>
          <w:rFonts w:ascii="Verdana" w:hAnsi="Verdana"/>
          <w:bCs/>
          <w:sz w:val="18"/>
          <w:szCs w:val="18"/>
        </w:rPr>
        <w:t xml:space="preserve"> posiadającą stosowne kwalifikacje i uprawnienia zawodowe</w:t>
      </w:r>
      <w:r w:rsidR="001E4A87">
        <w:rPr>
          <w:rFonts w:ascii="Verdana" w:hAnsi="Verdana"/>
          <w:bCs/>
          <w:sz w:val="18"/>
          <w:szCs w:val="18"/>
        </w:rPr>
        <w:t>;</w:t>
      </w:r>
    </w:p>
    <w:p w14:paraId="3C913D7B" w14:textId="2085C84B" w:rsidR="0054086C" w:rsidRPr="001A42A1" w:rsidRDefault="0054086C" w:rsidP="00497F55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w przypadku stwierdzenia nieprawidłowości </w:t>
      </w:r>
      <w:r w:rsidR="001E4A87">
        <w:rPr>
          <w:rFonts w:ascii="Verdana" w:hAnsi="Verdana"/>
          <w:bCs/>
          <w:sz w:val="18"/>
          <w:szCs w:val="18"/>
        </w:rPr>
        <w:t xml:space="preserve">w kontrolowanych urządzeniach – do </w:t>
      </w:r>
      <w:r w:rsidRPr="001A42A1">
        <w:rPr>
          <w:rFonts w:ascii="Verdana" w:hAnsi="Verdana"/>
          <w:bCs/>
          <w:sz w:val="18"/>
          <w:szCs w:val="18"/>
        </w:rPr>
        <w:t>określeni</w:t>
      </w:r>
      <w:r w:rsidR="001E4A87">
        <w:rPr>
          <w:rFonts w:ascii="Verdana" w:hAnsi="Verdana"/>
          <w:bCs/>
          <w:sz w:val="18"/>
          <w:szCs w:val="18"/>
        </w:rPr>
        <w:t>a</w:t>
      </w:r>
      <w:r w:rsidRPr="001A42A1">
        <w:rPr>
          <w:rFonts w:ascii="Verdana" w:hAnsi="Verdana"/>
          <w:bCs/>
          <w:sz w:val="18"/>
          <w:szCs w:val="18"/>
        </w:rPr>
        <w:t xml:space="preserve"> sposobu ich usunięcia</w:t>
      </w:r>
      <w:r w:rsidR="00B63775" w:rsidRPr="001A42A1">
        <w:rPr>
          <w:rFonts w:ascii="Verdana" w:hAnsi="Verdana"/>
          <w:bCs/>
          <w:sz w:val="18"/>
          <w:szCs w:val="18"/>
        </w:rPr>
        <w:t>,</w:t>
      </w:r>
    </w:p>
    <w:p w14:paraId="2AF07293" w14:textId="77777777" w:rsidR="00B63775" w:rsidRPr="001A42A1" w:rsidRDefault="00B63775" w:rsidP="00497F55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terminowego wykonywania czynności </w:t>
      </w:r>
      <w:r w:rsidR="00E265A2" w:rsidRPr="001A42A1">
        <w:rPr>
          <w:rFonts w:ascii="Verdana" w:hAnsi="Verdana"/>
          <w:bCs/>
          <w:sz w:val="18"/>
          <w:szCs w:val="18"/>
        </w:rPr>
        <w:t>będących przedmiotem niniejszej umowy,</w:t>
      </w:r>
    </w:p>
    <w:p w14:paraId="6568488B" w14:textId="0B17CA3D" w:rsidR="00AE231A" w:rsidRPr="001A42A1" w:rsidRDefault="00AE231A" w:rsidP="00AE231A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zapewnieni</w:t>
      </w:r>
      <w:r w:rsidR="001E4A87">
        <w:rPr>
          <w:rFonts w:ascii="Verdana" w:hAnsi="Verdana"/>
          <w:bCs/>
          <w:sz w:val="18"/>
          <w:szCs w:val="18"/>
        </w:rPr>
        <w:t>a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1A42A1">
        <w:rPr>
          <w:rFonts w:ascii="Verdana" w:hAnsi="Verdana"/>
          <w:bCs/>
          <w:sz w:val="18"/>
          <w:szCs w:val="18"/>
        </w:rPr>
        <w:t>wykonywania przedmiotu zamówienia</w:t>
      </w:r>
      <w:r>
        <w:rPr>
          <w:rFonts w:ascii="Verdana" w:hAnsi="Verdana"/>
          <w:bCs/>
          <w:sz w:val="18"/>
          <w:szCs w:val="18"/>
        </w:rPr>
        <w:t xml:space="preserve"> przez</w:t>
      </w:r>
      <w:r w:rsidRPr="001A42A1">
        <w:rPr>
          <w:rFonts w:ascii="Verdana" w:hAnsi="Verdana"/>
          <w:bCs/>
          <w:sz w:val="18"/>
          <w:szCs w:val="18"/>
        </w:rPr>
        <w:t xml:space="preserve"> pracownik</w:t>
      </w:r>
      <w:r>
        <w:rPr>
          <w:rFonts w:ascii="Verdana" w:hAnsi="Verdana"/>
          <w:bCs/>
          <w:sz w:val="18"/>
          <w:szCs w:val="18"/>
        </w:rPr>
        <w:t>ów</w:t>
      </w:r>
      <w:r w:rsidRPr="001A42A1">
        <w:rPr>
          <w:rFonts w:ascii="Verdana" w:hAnsi="Verdana"/>
          <w:bCs/>
          <w:sz w:val="18"/>
          <w:szCs w:val="18"/>
        </w:rPr>
        <w:t xml:space="preserve"> posiadając</w:t>
      </w:r>
      <w:r>
        <w:rPr>
          <w:rFonts w:ascii="Verdana" w:hAnsi="Verdana"/>
          <w:bCs/>
          <w:sz w:val="18"/>
          <w:szCs w:val="18"/>
        </w:rPr>
        <w:t xml:space="preserve">ych </w:t>
      </w:r>
      <w:r w:rsidRPr="001A42A1">
        <w:rPr>
          <w:rFonts w:ascii="Verdana" w:hAnsi="Verdana"/>
          <w:bCs/>
          <w:sz w:val="18"/>
          <w:szCs w:val="18"/>
        </w:rPr>
        <w:t xml:space="preserve"> odpowiednie kwalifikacje,</w:t>
      </w:r>
    </w:p>
    <w:p w14:paraId="6CB3DFD9" w14:textId="77777777" w:rsidR="006F2DD2" w:rsidRPr="001A42A1" w:rsidRDefault="006F2DD2" w:rsidP="00497F55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wykonywania przedmiotu zamówienia zgodnie z zasadami wiedzy technicznej i obowiązującymi przepisami bhp i p.poż oraz należytą starannością,</w:t>
      </w:r>
    </w:p>
    <w:p w14:paraId="4B9F827D" w14:textId="77777777" w:rsidR="00896A34" w:rsidRPr="001A42A1" w:rsidRDefault="00896A34" w:rsidP="00497F55">
      <w:pPr>
        <w:numPr>
          <w:ilvl w:val="0"/>
          <w:numId w:val="1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posiadania </w:t>
      </w:r>
      <w:r w:rsidR="00C66D43" w:rsidRPr="001A42A1">
        <w:rPr>
          <w:rFonts w:ascii="Verdana" w:hAnsi="Verdana"/>
          <w:bCs/>
          <w:sz w:val="18"/>
          <w:szCs w:val="18"/>
        </w:rPr>
        <w:t xml:space="preserve">ubezpieczenia od odpowiedzialności cywilnej w zakresie </w:t>
      </w:r>
      <w:r w:rsidRPr="001A42A1">
        <w:rPr>
          <w:rFonts w:ascii="Verdana" w:hAnsi="Verdana"/>
          <w:bCs/>
          <w:sz w:val="18"/>
          <w:szCs w:val="18"/>
        </w:rPr>
        <w:t>prowadzonej działalności gospodarczej.</w:t>
      </w:r>
    </w:p>
    <w:p w14:paraId="415DDC96" w14:textId="77777777" w:rsidR="00203C99" w:rsidRPr="001A42A1" w:rsidRDefault="00F5199C" w:rsidP="00497F55">
      <w:pPr>
        <w:numPr>
          <w:ilvl w:val="0"/>
          <w:numId w:val="18"/>
        </w:num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Wykonawca ponosi pełną odpowiedzialność za szkody wynikłe </w:t>
      </w:r>
      <w:r w:rsidR="004C3098" w:rsidRPr="001A42A1">
        <w:rPr>
          <w:rFonts w:ascii="Verdana" w:hAnsi="Verdana"/>
          <w:bCs/>
          <w:sz w:val="18"/>
          <w:szCs w:val="18"/>
        </w:rPr>
        <w:t>podczas realizacji przedmiotu umowy.</w:t>
      </w:r>
    </w:p>
    <w:p w14:paraId="48E444E7" w14:textId="7DED3C92" w:rsidR="00203C99" w:rsidRPr="001A42A1" w:rsidRDefault="00203C99" w:rsidP="00497F55">
      <w:pPr>
        <w:numPr>
          <w:ilvl w:val="0"/>
          <w:numId w:val="18"/>
        </w:num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Przestrzeganie przepisów o zachowaniu tajemnicy państwowej i służbowej zgodnie </w:t>
      </w:r>
      <w:r w:rsidR="001E4A87">
        <w:rPr>
          <w:rFonts w:ascii="Verdana" w:hAnsi="Verdana"/>
          <w:sz w:val="18"/>
          <w:szCs w:val="18"/>
        </w:rPr>
        <w:br/>
      </w:r>
      <w:r w:rsidRPr="001A42A1">
        <w:rPr>
          <w:rFonts w:ascii="Verdana" w:hAnsi="Verdana"/>
          <w:sz w:val="18"/>
          <w:szCs w:val="18"/>
        </w:rPr>
        <w:t xml:space="preserve">z obowiązującymi </w:t>
      </w:r>
      <w:r w:rsidRPr="001E4A87">
        <w:rPr>
          <w:rFonts w:ascii="Verdana" w:hAnsi="Verdana"/>
          <w:sz w:val="18"/>
          <w:szCs w:val="18"/>
        </w:rPr>
        <w:t>przepisami</w:t>
      </w:r>
      <w:r w:rsidRPr="00371D83">
        <w:rPr>
          <w:rFonts w:ascii="Verdana" w:hAnsi="Verdana"/>
          <w:sz w:val="18"/>
          <w:szCs w:val="18"/>
        </w:rPr>
        <w:t>.</w:t>
      </w:r>
      <w:r w:rsidRPr="001A42A1">
        <w:rPr>
          <w:rFonts w:ascii="Verdana" w:hAnsi="Verdana"/>
          <w:sz w:val="18"/>
          <w:szCs w:val="18"/>
        </w:rPr>
        <w:t xml:space="preserve"> </w:t>
      </w:r>
    </w:p>
    <w:p w14:paraId="03BC0BF2" w14:textId="2AB6373D" w:rsidR="009D7A18" w:rsidRPr="001A42A1" w:rsidRDefault="00203C99" w:rsidP="00371D83">
      <w:pPr>
        <w:ind w:left="713"/>
        <w:rPr>
          <w:rFonts w:ascii="Verdana" w:hAnsi="Verdana" w:cs="Tahoma"/>
          <w:b/>
          <w:bCs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 </w:t>
      </w:r>
    </w:p>
    <w:p w14:paraId="602301C7" w14:textId="77777777" w:rsidR="005B4B4C" w:rsidRDefault="005B4B4C" w:rsidP="00497F55">
      <w:pPr>
        <w:suppressAutoHyphens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E377D9" w:rsidRPr="001A42A1">
        <w:rPr>
          <w:rFonts w:ascii="Verdana" w:hAnsi="Verdana"/>
          <w:b/>
          <w:bCs/>
          <w:sz w:val="18"/>
          <w:szCs w:val="18"/>
        </w:rPr>
        <w:t>6</w:t>
      </w:r>
      <w:r w:rsidRPr="001A42A1">
        <w:rPr>
          <w:rFonts w:ascii="Verdana" w:hAnsi="Verdana"/>
          <w:b/>
          <w:bCs/>
          <w:sz w:val="18"/>
          <w:szCs w:val="18"/>
        </w:rPr>
        <w:t>. Kary umowne</w:t>
      </w:r>
    </w:p>
    <w:p w14:paraId="3A081858" w14:textId="2B71F807" w:rsidR="00CB7368" w:rsidRPr="001A42A1" w:rsidRDefault="005B4B4C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Wykonawca</w:t>
      </w:r>
      <w:r w:rsidR="001E4A87">
        <w:rPr>
          <w:rFonts w:ascii="Verdana" w:hAnsi="Verdana"/>
          <w:bCs/>
          <w:sz w:val="18"/>
          <w:szCs w:val="18"/>
        </w:rPr>
        <w:t xml:space="preserve"> może zostać zobowiązany do</w:t>
      </w:r>
      <w:r w:rsidRPr="001A42A1">
        <w:rPr>
          <w:rFonts w:ascii="Verdana" w:hAnsi="Verdana"/>
          <w:bCs/>
          <w:sz w:val="18"/>
          <w:szCs w:val="18"/>
        </w:rPr>
        <w:t xml:space="preserve"> </w:t>
      </w:r>
      <w:r w:rsidR="001E4A87">
        <w:rPr>
          <w:rFonts w:ascii="Verdana" w:hAnsi="Verdana"/>
          <w:bCs/>
          <w:sz w:val="18"/>
          <w:szCs w:val="18"/>
        </w:rPr>
        <w:t>za</w:t>
      </w:r>
      <w:r w:rsidR="009F13AE" w:rsidRPr="001A42A1">
        <w:rPr>
          <w:rFonts w:ascii="Verdana" w:hAnsi="Verdana"/>
          <w:bCs/>
          <w:sz w:val="18"/>
          <w:szCs w:val="18"/>
        </w:rPr>
        <w:t>pła</w:t>
      </w:r>
      <w:r w:rsidR="001E4A87">
        <w:rPr>
          <w:rFonts w:ascii="Verdana" w:hAnsi="Verdana"/>
          <w:bCs/>
          <w:sz w:val="18"/>
          <w:szCs w:val="18"/>
        </w:rPr>
        <w:t>ty</w:t>
      </w:r>
      <w:r w:rsidR="009F13AE" w:rsidRPr="001A42A1">
        <w:rPr>
          <w:rFonts w:ascii="Verdana" w:hAnsi="Verdana"/>
          <w:bCs/>
          <w:sz w:val="18"/>
          <w:szCs w:val="18"/>
        </w:rPr>
        <w:t xml:space="preserve"> Zamawiającemu kary umowne</w:t>
      </w:r>
      <w:r w:rsidR="001E4A87">
        <w:rPr>
          <w:rFonts w:ascii="Verdana" w:hAnsi="Verdana"/>
          <w:bCs/>
          <w:sz w:val="18"/>
          <w:szCs w:val="18"/>
        </w:rPr>
        <w:t>j</w:t>
      </w:r>
      <w:r w:rsidR="00BE0C4E" w:rsidRPr="001A42A1">
        <w:rPr>
          <w:rFonts w:ascii="Verdana" w:hAnsi="Verdana"/>
          <w:bCs/>
          <w:sz w:val="18"/>
          <w:szCs w:val="18"/>
        </w:rPr>
        <w:t>:</w:t>
      </w:r>
    </w:p>
    <w:p w14:paraId="639AB4C5" w14:textId="3F657ED2" w:rsidR="009F13AE" w:rsidRDefault="009F13AE" w:rsidP="00497F55">
      <w:pPr>
        <w:numPr>
          <w:ilvl w:val="0"/>
          <w:numId w:val="25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 tytułu odstąpienia od umowy z przyczyn leżących po stronie Wykonawcy – w wysokości 10% wynagrodzenia brutto, o którym mowa w § </w:t>
      </w:r>
      <w:r w:rsidR="003C6440" w:rsidRPr="001A42A1">
        <w:rPr>
          <w:rFonts w:ascii="Verdana" w:hAnsi="Verdana"/>
          <w:bCs/>
          <w:sz w:val="18"/>
          <w:szCs w:val="18"/>
        </w:rPr>
        <w:t>4</w:t>
      </w:r>
      <w:r w:rsidR="009D7A18">
        <w:rPr>
          <w:rFonts w:ascii="Verdana" w:hAnsi="Verdana"/>
          <w:bCs/>
          <w:sz w:val="18"/>
          <w:szCs w:val="18"/>
        </w:rPr>
        <w:t xml:space="preserve"> ust. 1 umowy, liczone</w:t>
      </w:r>
      <w:r w:rsidR="001E4A87">
        <w:rPr>
          <w:rFonts w:ascii="Verdana" w:hAnsi="Verdana"/>
          <w:bCs/>
          <w:sz w:val="18"/>
          <w:szCs w:val="18"/>
        </w:rPr>
        <w:t>j</w:t>
      </w:r>
      <w:r w:rsidR="009D7A18">
        <w:rPr>
          <w:rFonts w:ascii="Verdana" w:hAnsi="Verdana"/>
          <w:bCs/>
          <w:sz w:val="18"/>
          <w:szCs w:val="18"/>
        </w:rPr>
        <w:t xml:space="preserve"> za każde zadanie.</w:t>
      </w:r>
    </w:p>
    <w:p w14:paraId="4115CA60" w14:textId="1D34B986" w:rsidR="00B64491" w:rsidRDefault="00B64491" w:rsidP="00497F55">
      <w:pPr>
        <w:numPr>
          <w:ilvl w:val="0"/>
          <w:numId w:val="25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 przypadku niedochowania terminów wskazanych w </w:t>
      </w:r>
      <w:r w:rsidR="009230B5" w:rsidRPr="001A42A1">
        <w:rPr>
          <w:rFonts w:ascii="Verdana" w:hAnsi="Verdana"/>
          <w:bCs/>
          <w:sz w:val="18"/>
          <w:szCs w:val="18"/>
        </w:rPr>
        <w:t>§</w:t>
      </w:r>
      <w:r w:rsidR="009230B5">
        <w:rPr>
          <w:rFonts w:ascii="Verdana" w:hAnsi="Verdana"/>
          <w:bCs/>
          <w:sz w:val="18"/>
          <w:szCs w:val="18"/>
        </w:rPr>
        <w:t xml:space="preserve"> 3</w:t>
      </w:r>
      <w:r>
        <w:rPr>
          <w:rFonts w:ascii="Verdana" w:hAnsi="Verdana"/>
          <w:bCs/>
          <w:sz w:val="18"/>
          <w:szCs w:val="18"/>
        </w:rPr>
        <w:t xml:space="preserve"> umowy, Zamawiający może naliczyć kar</w:t>
      </w:r>
      <w:r w:rsidR="001E4A87">
        <w:rPr>
          <w:rFonts w:ascii="Verdana" w:hAnsi="Verdana"/>
          <w:bCs/>
          <w:sz w:val="18"/>
          <w:szCs w:val="18"/>
        </w:rPr>
        <w:t>ę</w:t>
      </w:r>
      <w:r>
        <w:rPr>
          <w:rFonts w:ascii="Verdana" w:hAnsi="Verdana"/>
          <w:bCs/>
          <w:sz w:val="18"/>
          <w:szCs w:val="18"/>
        </w:rPr>
        <w:t xml:space="preserve"> umowną w wysokości </w:t>
      </w:r>
      <w:r w:rsidR="006D686F">
        <w:rPr>
          <w:rFonts w:ascii="Verdana" w:hAnsi="Verdana"/>
          <w:bCs/>
          <w:sz w:val="18"/>
          <w:szCs w:val="18"/>
        </w:rPr>
        <w:t>2</w:t>
      </w:r>
      <w:r w:rsidR="009230B5">
        <w:rPr>
          <w:rFonts w:ascii="Verdana" w:hAnsi="Verdana"/>
          <w:bCs/>
          <w:sz w:val="18"/>
          <w:szCs w:val="18"/>
        </w:rPr>
        <w:t xml:space="preserve">00 zł za każdy dzień </w:t>
      </w:r>
      <w:r w:rsidR="00AE231A">
        <w:rPr>
          <w:rFonts w:ascii="Verdana" w:hAnsi="Verdana"/>
          <w:bCs/>
          <w:sz w:val="18"/>
          <w:szCs w:val="18"/>
        </w:rPr>
        <w:t>zwłoki</w:t>
      </w:r>
      <w:r w:rsidR="009D7A18">
        <w:rPr>
          <w:rFonts w:ascii="Verdana" w:hAnsi="Verdana"/>
          <w:bCs/>
          <w:sz w:val="18"/>
          <w:szCs w:val="18"/>
        </w:rPr>
        <w:t>, liczon</w:t>
      </w:r>
      <w:r w:rsidR="001E4A87">
        <w:rPr>
          <w:rFonts w:ascii="Verdana" w:hAnsi="Verdana"/>
          <w:bCs/>
          <w:sz w:val="18"/>
          <w:szCs w:val="18"/>
        </w:rPr>
        <w:t>ą</w:t>
      </w:r>
      <w:r w:rsidR="00C55C31">
        <w:rPr>
          <w:rFonts w:ascii="Verdana" w:hAnsi="Verdana"/>
          <w:bCs/>
          <w:sz w:val="18"/>
          <w:szCs w:val="18"/>
        </w:rPr>
        <w:t xml:space="preserve"> oddzielnie</w:t>
      </w:r>
      <w:r w:rsidR="009D7A18">
        <w:rPr>
          <w:rFonts w:ascii="Verdana" w:hAnsi="Verdana"/>
          <w:bCs/>
          <w:sz w:val="18"/>
          <w:szCs w:val="18"/>
        </w:rPr>
        <w:t xml:space="preserve"> za każde zadanie.</w:t>
      </w:r>
    </w:p>
    <w:p w14:paraId="63722F15" w14:textId="4BE9D0D6" w:rsidR="00C55C31" w:rsidRDefault="00C55C31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 wykonanie zadania Strony będą uznawać przekazanie protokołów z realizacji wszystkich usług (przeglądów i kontroli) przewidzianych do wykonania w danym terminie, określon</w:t>
      </w:r>
      <w:r w:rsidR="00266317">
        <w:rPr>
          <w:rFonts w:ascii="Verdana" w:hAnsi="Verdana"/>
          <w:bCs/>
          <w:sz w:val="18"/>
          <w:szCs w:val="18"/>
        </w:rPr>
        <w:t>ym</w:t>
      </w:r>
      <w:r>
        <w:rPr>
          <w:rFonts w:ascii="Verdana" w:hAnsi="Verdana"/>
          <w:bCs/>
          <w:sz w:val="18"/>
          <w:szCs w:val="18"/>
        </w:rPr>
        <w:t xml:space="preserve"> w § 3 ust. 1-</w:t>
      </w:r>
      <w:del w:id="0" w:author="Czaja Magdalena" w:date="2025-03-20T08:06:00Z">
        <w:r w:rsidDel="00F44264">
          <w:rPr>
            <w:rFonts w:ascii="Verdana" w:hAnsi="Verdana"/>
            <w:bCs/>
            <w:sz w:val="18"/>
            <w:szCs w:val="18"/>
          </w:rPr>
          <w:delText xml:space="preserve">3 </w:delText>
        </w:r>
      </w:del>
      <w:ins w:id="1" w:author="Czaja Magdalena" w:date="2025-03-20T08:06:00Z">
        <w:r w:rsidR="00F44264">
          <w:rPr>
            <w:rFonts w:ascii="Verdana" w:hAnsi="Verdana"/>
            <w:bCs/>
            <w:sz w:val="18"/>
            <w:szCs w:val="18"/>
          </w:rPr>
          <w:t>2</w:t>
        </w:r>
        <w:r w:rsidR="00F44264">
          <w:rPr>
            <w:rFonts w:ascii="Verdana" w:hAnsi="Verdana"/>
            <w:bCs/>
            <w:sz w:val="18"/>
            <w:szCs w:val="18"/>
          </w:rPr>
          <w:t xml:space="preserve"> </w:t>
        </w:r>
      </w:ins>
      <w:r>
        <w:rPr>
          <w:rFonts w:ascii="Verdana" w:hAnsi="Verdana"/>
          <w:bCs/>
          <w:sz w:val="18"/>
          <w:szCs w:val="18"/>
        </w:rPr>
        <w:t xml:space="preserve">umowy. </w:t>
      </w:r>
    </w:p>
    <w:p w14:paraId="7C01926C" w14:textId="77286330" w:rsidR="009F13AE" w:rsidRDefault="001E4A87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Zamawiający</w:t>
      </w:r>
      <w:r w:rsidRPr="001A42A1">
        <w:rPr>
          <w:rFonts w:ascii="Verdana" w:hAnsi="Verdana"/>
          <w:bCs/>
          <w:sz w:val="18"/>
          <w:szCs w:val="18"/>
        </w:rPr>
        <w:t xml:space="preserve"> </w:t>
      </w:r>
      <w:r w:rsidR="009F13AE" w:rsidRPr="001A42A1">
        <w:rPr>
          <w:rFonts w:ascii="Verdana" w:hAnsi="Verdana"/>
          <w:bCs/>
          <w:sz w:val="18"/>
          <w:szCs w:val="18"/>
        </w:rPr>
        <w:t>zastrzega sobie prawo do odszkodowania przenoszącego wysokość kar umownych</w:t>
      </w:r>
      <w:r>
        <w:rPr>
          <w:rFonts w:ascii="Verdana" w:hAnsi="Verdana"/>
          <w:bCs/>
          <w:sz w:val="18"/>
          <w:szCs w:val="18"/>
        </w:rPr>
        <w:t>,</w:t>
      </w:r>
      <w:r w:rsidR="009F13AE" w:rsidRPr="001A42A1">
        <w:rPr>
          <w:rFonts w:ascii="Verdana" w:hAnsi="Verdana"/>
          <w:bCs/>
          <w:sz w:val="18"/>
          <w:szCs w:val="18"/>
        </w:rPr>
        <w:t xml:space="preserve"> do wysokości rzeczywiście poniesionej szkody i utraconych korzyści</w:t>
      </w:r>
      <w:r w:rsidR="00481BD8" w:rsidRPr="001A42A1">
        <w:rPr>
          <w:rFonts w:ascii="Verdana" w:hAnsi="Verdana"/>
          <w:bCs/>
          <w:sz w:val="18"/>
          <w:szCs w:val="18"/>
        </w:rPr>
        <w:t>.</w:t>
      </w:r>
    </w:p>
    <w:p w14:paraId="635B395C" w14:textId="77777777" w:rsidR="00F44424" w:rsidRPr="00E67195" w:rsidRDefault="00F44424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E67195">
        <w:rPr>
          <w:rFonts w:ascii="Verdana" w:hAnsi="Verdana"/>
          <w:bCs/>
          <w:sz w:val="18"/>
          <w:szCs w:val="18"/>
        </w:rPr>
        <w:t xml:space="preserve">Zapłata kar umownych nie zwalnia Wykonawcy z obowiązku wykonywania postanowień Umowy. </w:t>
      </w:r>
    </w:p>
    <w:p w14:paraId="3DB46FA4" w14:textId="77777777" w:rsidR="00F44424" w:rsidRPr="00E67195" w:rsidRDefault="00F44424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E67195">
        <w:rPr>
          <w:rFonts w:ascii="Verdana" w:hAnsi="Verdana"/>
          <w:bCs/>
          <w:sz w:val="18"/>
          <w:szCs w:val="18"/>
        </w:rPr>
        <w:t>W przypadku, gdy Zamawiający jest uprawniony do zastosowania kar umownych, należną mu kwotę może potrącić z dowolnej płatności należnej Wykonawcy, na co Wykonawca wyraża zgodę.</w:t>
      </w:r>
    </w:p>
    <w:p w14:paraId="4E2BABA9" w14:textId="4654D268" w:rsidR="00F44424" w:rsidRPr="00F44424" w:rsidRDefault="00F44424" w:rsidP="00497F55">
      <w:pPr>
        <w:numPr>
          <w:ilvl w:val="0"/>
          <w:numId w:val="10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E67195">
        <w:rPr>
          <w:rFonts w:ascii="Verdana" w:hAnsi="Verdana"/>
          <w:bCs/>
          <w:sz w:val="18"/>
          <w:szCs w:val="18"/>
        </w:rPr>
        <w:lastRenderedPageBreak/>
        <w:t xml:space="preserve">Wykonawca w terminie </w:t>
      </w:r>
      <w:r w:rsidR="001E4A87">
        <w:rPr>
          <w:rFonts w:ascii="Verdana" w:hAnsi="Verdana"/>
          <w:bCs/>
          <w:sz w:val="18"/>
          <w:szCs w:val="18"/>
        </w:rPr>
        <w:t>21</w:t>
      </w:r>
      <w:r w:rsidR="001E4A87" w:rsidRPr="00E67195">
        <w:rPr>
          <w:rFonts w:ascii="Verdana" w:hAnsi="Verdana"/>
          <w:bCs/>
          <w:sz w:val="18"/>
          <w:szCs w:val="18"/>
        </w:rPr>
        <w:t xml:space="preserve"> </w:t>
      </w:r>
      <w:r w:rsidRPr="00E67195">
        <w:rPr>
          <w:rFonts w:ascii="Verdana" w:hAnsi="Verdana"/>
          <w:bCs/>
          <w:sz w:val="18"/>
          <w:szCs w:val="18"/>
        </w:rPr>
        <w:t xml:space="preserve">dni od dnia otrzymania wezwania do zapłaty, dokona zapłaty kary umownej, pod rygorem naliczenia maksymalnych odsetek za opóźnienie, liczonych za każdy dzień </w:t>
      </w:r>
      <w:r w:rsidR="001E4A87">
        <w:rPr>
          <w:rFonts w:ascii="Verdana" w:hAnsi="Verdana"/>
          <w:bCs/>
          <w:sz w:val="18"/>
          <w:szCs w:val="18"/>
        </w:rPr>
        <w:t>opóźnienia</w:t>
      </w:r>
      <w:r w:rsidRPr="00E67195">
        <w:rPr>
          <w:rFonts w:ascii="Verdana" w:hAnsi="Verdana"/>
          <w:bCs/>
          <w:sz w:val="18"/>
          <w:szCs w:val="18"/>
        </w:rPr>
        <w:t>.</w:t>
      </w:r>
    </w:p>
    <w:p w14:paraId="7C655E5D" w14:textId="77777777" w:rsidR="00DE70D7" w:rsidRPr="001A42A1" w:rsidRDefault="00DE70D7" w:rsidP="00497F55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57E20C2C" w14:textId="77777777" w:rsidR="00DE70D7" w:rsidRDefault="00DE70D7" w:rsidP="00497F55">
      <w:pPr>
        <w:suppressAutoHyphens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§ 7. Odstąpienie od umowy</w:t>
      </w:r>
    </w:p>
    <w:p w14:paraId="15F9CD87" w14:textId="77777777" w:rsidR="00482C61" w:rsidRPr="001A42A1" w:rsidRDefault="00482C61" w:rsidP="00497F55">
      <w:pPr>
        <w:numPr>
          <w:ilvl w:val="0"/>
          <w:numId w:val="20"/>
        </w:numPr>
        <w:suppressAutoHyphens/>
        <w:ind w:left="709" w:hanging="283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może </w:t>
      </w:r>
      <w:r w:rsidR="003943F2">
        <w:rPr>
          <w:rFonts w:ascii="Verdana" w:hAnsi="Verdana"/>
          <w:bCs/>
          <w:sz w:val="18"/>
          <w:szCs w:val="18"/>
        </w:rPr>
        <w:t>odstąpić od umowy</w:t>
      </w:r>
      <w:r w:rsidR="00B64491">
        <w:rPr>
          <w:rFonts w:ascii="Verdana" w:hAnsi="Verdana"/>
          <w:bCs/>
          <w:sz w:val="18"/>
          <w:szCs w:val="18"/>
        </w:rPr>
        <w:t xml:space="preserve"> </w:t>
      </w:r>
      <w:r w:rsidRPr="001A42A1">
        <w:rPr>
          <w:rFonts w:ascii="Verdana" w:hAnsi="Verdana"/>
          <w:bCs/>
          <w:sz w:val="18"/>
          <w:szCs w:val="18"/>
        </w:rPr>
        <w:t xml:space="preserve">w przypadku zaprzestania </w:t>
      </w:r>
      <w:r w:rsidR="00EA7005" w:rsidRPr="001A42A1">
        <w:rPr>
          <w:rFonts w:ascii="Verdana" w:hAnsi="Verdana"/>
          <w:bCs/>
          <w:sz w:val="18"/>
          <w:szCs w:val="18"/>
        </w:rPr>
        <w:t xml:space="preserve">świadczenia usług </w:t>
      </w:r>
      <w:r w:rsidRPr="001A42A1">
        <w:rPr>
          <w:rFonts w:ascii="Verdana" w:hAnsi="Verdana"/>
          <w:bCs/>
          <w:sz w:val="18"/>
          <w:szCs w:val="18"/>
        </w:rPr>
        <w:t>przez Wykonawcę w całości lub w części z przyczyn od niego zależnych</w:t>
      </w:r>
      <w:r w:rsidR="00B64491">
        <w:rPr>
          <w:rFonts w:ascii="Verdana" w:hAnsi="Verdana"/>
          <w:bCs/>
          <w:sz w:val="18"/>
          <w:szCs w:val="18"/>
        </w:rPr>
        <w:t xml:space="preserve"> w terminie </w:t>
      </w:r>
      <w:r w:rsidR="009230B5">
        <w:rPr>
          <w:rFonts w:ascii="Verdana" w:hAnsi="Verdana"/>
          <w:bCs/>
          <w:sz w:val="18"/>
          <w:szCs w:val="18"/>
        </w:rPr>
        <w:t>14</w:t>
      </w:r>
      <w:r w:rsidR="00B64491">
        <w:rPr>
          <w:rFonts w:ascii="Verdana" w:hAnsi="Verdana"/>
          <w:bCs/>
          <w:sz w:val="18"/>
          <w:szCs w:val="18"/>
        </w:rPr>
        <w:t xml:space="preserve"> dni od upływu terminów wskazanych w </w:t>
      </w:r>
      <w:r w:rsidR="009230B5" w:rsidRPr="001A42A1">
        <w:rPr>
          <w:rFonts w:ascii="Verdana" w:hAnsi="Verdana"/>
          <w:bCs/>
          <w:sz w:val="18"/>
          <w:szCs w:val="18"/>
        </w:rPr>
        <w:t>§</w:t>
      </w:r>
      <w:r w:rsidR="009230B5">
        <w:rPr>
          <w:rFonts w:ascii="Verdana" w:hAnsi="Verdana"/>
          <w:bCs/>
          <w:sz w:val="18"/>
          <w:szCs w:val="18"/>
        </w:rPr>
        <w:t xml:space="preserve"> 3 </w:t>
      </w:r>
      <w:r w:rsidR="00B64491">
        <w:rPr>
          <w:rFonts w:ascii="Verdana" w:hAnsi="Verdana"/>
          <w:bCs/>
          <w:sz w:val="18"/>
          <w:szCs w:val="18"/>
        </w:rPr>
        <w:t>umowy</w:t>
      </w:r>
      <w:r w:rsidRPr="001A42A1">
        <w:rPr>
          <w:rFonts w:ascii="Verdana" w:hAnsi="Verdana"/>
          <w:bCs/>
          <w:sz w:val="18"/>
          <w:szCs w:val="18"/>
        </w:rPr>
        <w:t>.</w:t>
      </w:r>
    </w:p>
    <w:p w14:paraId="2B4E69D8" w14:textId="77777777" w:rsidR="00482C61" w:rsidRPr="001A42A1" w:rsidRDefault="00482C61" w:rsidP="00497F55">
      <w:pPr>
        <w:numPr>
          <w:ilvl w:val="0"/>
          <w:numId w:val="20"/>
        </w:numPr>
        <w:suppressAutoHyphens/>
        <w:ind w:left="709" w:hanging="283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może odstąpić od umowy w razie zaistnienia istotnej zmiany okoliczności powodującej, że wykonanie umowy nie leży w interesie publicznym, czego nie można było przewidzieć w chwili zawarcia umowy. Zamawiający może odstąpić od umowy w terminie </w:t>
      </w:r>
      <w:r w:rsidR="009230B5">
        <w:rPr>
          <w:rFonts w:ascii="Verdana" w:hAnsi="Verdana"/>
          <w:bCs/>
          <w:sz w:val="18"/>
          <w:szCs w:val="18"/>
        </w:rPr>
        <w:t>14</w:t>
      </w:r>
      <w:r w:rsidRPr="001A42A1">
        <w:rPr>
          <w:rFonts w:ascii="Verdana" w:hAnsi="Verdana"/>
          <w:bCs/>
          <w:sz w:val="18"/>
          <w:szCs w:val="18"/>
        </w:rPr>
        <w:t xml:space="preserve"> dni od powzięcia wiadomości o tych okolicznościach. </w:t>
      </w:r>
    </w:p>
    <w:p w14:paraId="7A3F46FA" w14:textId="264D6819" w:rsidR="00AE231A" w:rsidRPr="001A42A1" w:rsidRDefault="00AE231A" w:rsidP="00AE231A">
      <w:pPr>
        <w:numPr>
          <w:ilvl w:val="0"/>
          <w:numId w:val="20"/>
        </w:numPr>
        <w:suppressAutoHyphens/>
        <w:ind w:left="709" w:hanging="283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może odstąpić od umowy w terminie </w:t>
      </w:r>
      <w:r>
        <w:rPr>
          <w:rFonts w:ascii="Verdana" w:hAnsi="Verdana"/>
          <w:bCs/>
          <w:sz w:val="18"/>
          <w:szCs w:val="18"/>
        </w:rPr>
        <w:t>14</w:t>
      </w:r>
      <w:r w:rsidRPr="001A42A1">
        <w:rPr>
          <w:rFonts w:ascii="Verdana" w:hAnsi="Verdana"/>
          <w:bCs/>
          <w:sz w:val="18"/>
          <w:szCs w:val="18"/>
        </w:rPr>
        <w:t xml:space="preserve"> dni od powzięcia wiadomości </w:t>
      </w:r>
      <w:r w:rsidR="008210F1">
        <w:rPr>
          <w:rFonts w:ascii="Verdana" w:hAnsi="Verdana"/>
          <w:bCs/>
          <w:sz w:val="18"/>
          <w:szCs w:val="18"/>
        </w:rPr>
        <w:br/>
      </w:r>
      <w:r w:rsidRPr="001A42A1">
        <w:rPr>
          <w:rFonts w:ascii="Verdana" w:hAnsi="Verdana"/>
          <w:bCs/>
          <w:sz w:val="18"/>
          <w:szCs w:val="18"/>
        </w:rPr>
        <w:t>o  okolicznościach</w:t>
      </w:r>
      <w:r>
        <w:rPr>
          <w:rFonts w:ascii="Verdana" w:hAnsi="Verdana"/>
          <w:bCs/>
          <w:sz w:val="18"/>
          <w:szCs w:val="18"/>
        </w:rPr>
        <w:t xml:space="preserve"> wskazanych w ust.1 i 2 </w:t>
      </w:r>
    </w:p>
    <w:p w14:paraId="6892D7E8" w14:textId="77777777" w:rsidR="00AE231A" w:rsidRPr="001A42A1" w:rsidRDefault="00AE231A" w:rsidP="00AE231A">
      <w:pPr>
        <w:numPr>
          <w:ilvl w:val="0"/>
          <w:numId w:val="20"/>
        </w:numPr>
        <w:suppressAutoHyphens/>
        <w:ind w:left="709" w:hanging="283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Wykonawcy nie przysługują wobec Zamawiającego żadne roszczenia odszkodowawcze z tytułu odstąpienia od umowy z przyczyn określonych w ust. 2.</w:t>
      </w:r>
    </w:p>
    <w:p w14:paraId="6471DF7B" w14:textId="77777777" w:rsidR="00AE231A" w:rsidRDefault="00AE231A" w:rsidP="00AE231A">
      <w:p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</w:p>
    <w:p w14:paraId="6EBF913B" w14:textId="77777777" w:rsidR="00FC69EA" w:rsidRDefault="00FC69EA" w:rsidP="00497F55">
      <w:pPr>
        <w:jc w:val="center"/>
        <w:rPr>
          <w:rFonts w:ascii="Verdana" w:hAnsi="Verdana"/>
          <w:b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8. </w:t>
      </w:r>
      <w:r>
        <w:rPr>
          <w:rFonts w:ascii="Verdana" w:hAnsi="Verdana"/>
          <w:b/>
          <w:iCs/>
          <w:sz w:val="18"/>
          <w:szCs w:val="18"/>
        </w:rPr>
        <w:t>Klauzula poufności</w:t>
      </w:r>
    </w:p>
    <w:p w14:paraId="46337919" w14:textId="77777777" w:rsidR="00FC69EA" w:rsidRPr="00D0315B" w:rsidRDefault="00FC69EA" w:rsidP="00497F55">
      <w:pPr>
        <w:pStyle w:val="Akapitzlist"/>
        <w:numPr>
          <w:ilvl w:val="3"/>
          <w:numId w:val="27"/>
        </w:numPr>
        <w:tabs>
          <w:tab w:val="clear" w:pos="2880"/>
        </w:tabs>
        <w:spacing w:after="200"/>
        <w:ind w:left="709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>Wszystkie informacje i dokumenty uzyskane przez Wykonawcę w związku z wykonywaniem Umowy będą traktowane jako poufne. Wykonawca zobowiązuje się do zachowania ich w tajemnicy bez ograniczenia w czasie, a ich ewentualne ujawnienie możliwe będzie jedynie za wyrażoną wprost zgodą Zamawiającego i w sposób określony przez Zamawiającego.</w:t>
      </w:r>
    </w:p>
    <w:p w14:paraId="3FB986E1" w14:textId="3F18B20E" w:rsidR="00FC69EA" w:rsidRDefault="00FC69EA" w:rsidP="00497F55">
      <w:pPr>
        <w:pStyle w:val="Akapitzlist"/>
        <w:numPr>
          <w:ilvl w:val="1"/>
          <w:numId w:val="27"/>
        </w:numPr>
        <w:spacing w:after="200"/>
        <w:ind w:left="709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 xml:space="preserve">Wykonawca zobowiązuje się do kontroli przestrzegania zobowiązania do zachowania </w:t>
      </w:r>
      <w:r w:rsidR="001E4A87">
        <w:rPr>
          <w:rFonts w:ascii="Verdana" w:hAnsi="Verdana"/>
          <w:bCs/>
          <w:sz w:val="18"/>
          <w:szCs w:val="18"/>
        </w:rPr>
        <w:t xml:space="preserve">poufności </w:t>
      </w:r>
      <w:r w:rsidRPr="00D0315B">
        <w:rPr>
          <w:rFonts w:ascii="Verdana" w:hAnsi="Verdana"/>
          <w:bCs/>
          <w:sz w:val="18"/>
          <w:szCs w:val="18"/>
        </w:rPr>
        <w:t>informacji, o których mowa w ust. 1 przez wszystkie osoby zatrudnione przez Wykonawcę.</w:t>
      </w:r>
    </w:p>
    <w:p w14:paraId="4B783490" w14:textId="3173877F" w:rsidR="00FC69EA" w:rsidRPr="00D0315B" w:rsidRDefault="00FC69EA" w:rsidP="00497F55">
      <w:pPr>
        <w:pStyle w:val="Akapitzlist"/>
        <w:numPr>
          <w:ilvl w:val="1"/>
          <w:numId w:val="27"/>
        </w:numPr>
        <w:spacing w:after="200"/>
        <w:ind w:left="709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 xml:space="preserve">Do informacji </w:t>
      </w:r>
      <w:r w:rsidR="001E4A87">
        <w:rPr>
          <w:rFonts w:ascii="Verdana" w:hAnsi="Verdana"/>
          <w:bCs/>
          <w:sz w:val="18"/>
          <w:szCs w:val="18"/>
        </w:rPr>
        <w:t>poufnych</w:t>
      </w:r>
      <w:r w:rsidR="001E4A87" w:rsidRPr="00D0315B">
        <w:rPr>
          <w:rFonts w:ascii="Verdana" w:hAnsi="Verdana"/>
          <w:bCs/>
          <w:sz w:val="18"/>
          <w:szCs w:val="18"/>
        </w:rPr>
        <w:t xml:space="preserve"> </w:t>
      </w:r>
      <w:r w:rsidRPr="00D0315B">
        <w:rPr>
          <w:rFonts w:ascii="Verdana" w:hAnsi="Verdana"/>
          <w:bCs/>
          <w:sz w:val="18"/>
          <w:szCs w:val="18"/>
        </w:rPr>
        <w:t>w rozumieniu niniejszej Umowy nie zalicza się:</w:t>
      </w:r>
    </w:p>
    <w:p w14:paraId="5D855572" w14:textId="77777777" w:rsidR="00FC69EA" w:rsidRPr="00CB4E2B" w:rsidRDefault="00FC69EA" w:rsidP="00497F55">
      <w:pPr>
        <w:pStyle w:val="Akapitzlist"/>
        <w:numPr>
          <w:ilvl w:val="2"/>
          <w:numId w:val="28"/>
        </w:numPr>
        <w:spacing w:after="200"/>
        <w:ind w:left="1276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powszechnie dostępnych i informacji publicznych;</w:t>
      </w:r>
    </w:p>
    <w:p w14:paraId="5F2BEE26" w14:textId="77777777" w:rsidR="00FC69EA" w:rsidRPr="00CB4E2B" w:rsidRDefault="00FC69EA" w:rsidP="00497F55">
      <w:pPr>
        <w:pStyle w:val="Akapitzlist"/>
        <w:numPr>
          <w:ilvl w:val="2"/>
          <w:numId w:val="28"/>
        </w:numPr>
        <w:spacing w:after="200"/>
        <w:ind w:left="1276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335C0BAF" w14:textId="77777777" w:rsidR="00FC69EA" w:rsidRPr="001840EE" w:rsidRDefault="00FC69EA" w:rsidP="00497F55">
      <w:pPr>
        <w:pStyle w:val="Akapitzlist"/>
        <w:numPr>
          <w:ilvl w:val="2"/>
          <w:numId w:val="28"/>
        </w:numPr>
        <w:spacing w:after="200"/>
        <w:ind w:left="1276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6D391748" w14:textId="3821E6C2" w:rsidR="00FC69EA" w:rsidRDefault="00FC69EA" w:rsidP="00497F55">
      <w:pPr>
        <w:pStyle w:val="Akapitzlist"/>
        <w:numPr>
          <w:ilvl w:val="1"/>
          <w:numId w:val="27"/>
        </w:numPr>
        <w:tabs>
          <w:tab w:val="clear" w:pos="1440"/>
        </w:tabs>
        <w:spacing w:after="200"/>
        <w:ind w:left="709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 xml:space="preserve">Zastrzeżenie </w:t>
      </w:r>
      <w:r w:rsidR="001E4A87">
        <w:rPr>
          <w:rFonts w:ascii="Verdana" w:hAnsi="Verdana"/>
          <w:bCs/>
          <w:sz w:val="18"/>
          <w:szCs w:val="18"/>
        </w:rPr>
        <w:t>poufności</w:t>
      </w:r>
      <w:r w:rsidRPr="00CB4E2B">
        <w:rPr>
          <w:rFonts w:ascii="Verdana" w:hAnsi="Verdana"/>
          <w:bCs/>
          <w:sz w:val="18"/>
          <w:szCs w:val="18"/>
        </w:rPr>
        <w:t>, o której mowa w ust. 1 nie dotyczy informacji, których ujawnienie jest wymagane przepisami obowiązującego prawa, w tym między innymi orzeczeniami sądu lub organu władzy publicznej.</w:t>
      </w:r>
    </w:p>
    <w:p w14:paraId="423F15C6" w14:textId="77777777" w:rsidR="00FC69EA" w:rsidRPr="001840EE" w:rsidRDefault="00FC69EA" w:rsidP="00497F55">
      <w:pPr>
        <w:pStyle w:val="Akapitzlist"/>
        <w:numPr>
          <w:ilvl w:val="1"/>
          <w:numId w:val="27"/>
        </w:numPr>
        <w:tabs>
          <w:tab w:val="clear" w:pos="1440"/>
        </w:tabs>
        <w:spacing w:after="200"/>
        <w:ind w:left="709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1840EE">
        <w:rPr>
          <w:rFonts w:ascii="Verdana" w:hAnsi="Verdana"/>
          <w:bCs/>
          <w:sz w:val="18"/>
          <w:szCs w:val="18"/>
        </w:rPr>
        <w:t>Wykonawca zapewni bezpieczne przechowywanie kopii wszystkich materiałów i dokumentów oraz przekazanie ich oryginałów Zamawiającemu niezwłocznie po zakończeniu trwania Umowy.</w:t>
      </w:r>
    </w:p>
    <w:p w14:paraId="0A6EA4B9" w14:textId="77777777" w:rsidR="00481BD8" w:rsidRDefault="00481BD8" w:rsidP="00497F55">
      <w:pPr>
        <w:pStyle w:val="Nagwek1"/>
        <w:ind w:right="6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§ </w:t>
      </w:r>
      <w:r w:rsidR="00FC69EA">
        <w:rPr>
          <w:rFonts w:ascii="Verdana" w:hAnsi="Verdana"/>
          <w:sz w:val="18"/>
          <w:szCs w:val="18"/>
        </w:rPr>
        <w:t>9</w:t>
      </w:r>
      <w:r w:rsidRPr="001A42A1">
        <w:rPr>
          <w:rFonts w:ascii="Verdana" w:hAnsi="Verdana"/>
          <w:sz w:val="18"/>
          <w:szCs w:val="18"/>
        </w:rPr>
        <w:t xml:space="preserve">. Ochrona danych osobowych </w:t>
      </w:r>
    </w:p>
    <w:p w14:paraId="51B2161D" w14:textId="63B94B6B" w:rsidR="00481BD8" w:rsidRPr="001A42A1" w:rsidRDefault="00481BD8" w:rsidP="00497F55">
      <w:pPr>
        <w:numPr>
          <w:ilvl w:val="0"/>
          <w:numId w:val="21"/>
        </w:numPr>
        <w:suppressAutoHyphens/>
        <w:ind w:left="709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1A42A1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</w:t>
      </w:r>
      <w:r w:rsidR="001E4A87">
        <w:rPr>
          <w:rFonts w:ascii="Verdana" w:hAnsi="Verdana"/>
          <w:iCs/>
          <w:sz w:val="18"/>
          <w:szCs w:val="18"/>
          <w:lang w:eastAsia="en-US"/>
        </w:rPr>
        <w:br/>
      </w:r>
      <w:r w:rsidRPr="001A42A1">
        <w:rPr>
          <w:rFonts w:ascii="Verdana" w:hAnsi="Verdana"/>
          <w:iCs/>
          <w:sz w:val="18"/>
          <w:szCs w:val="18"/>
          <w:lang w:eastAsia="en-US"/>
        </w:rPr>
        <w:t xml:space="preserve">i niezależnie od drugiej strony odpowiadać za przetwarzanie danych osobowych zgodnie </w:t>
      </w:r>
      <w:r w:rsidR="001E4A87">
        <w:rPr>
          <w:rFonts w:ascii="Verdana" w:hAnsi="Verdana"/>
          <w:iCs/>
          <w:sz w:val="18"/>
          <w:szCs w:val="18"/>
          <w:lang w:eastAsia="en-US"/>
        </w:rPr>
        <w:br/>
      </w:r>
      <w:r w:rsidRPr="001A42A1">
        <w:rPr>
          <w:rFonts w:ascii="Verdana" w:hAnsi="Verdana"/>
          <w:iCs/>
          <w:sz w:val="18"/>
          <w:szCs w:val="18"/>
          <w:lang w:eastAsia="en-US"/>
        </w:rPr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8072642" w14:textId="77777777" w:rsidR="00481BD8" w:rsidRPr="001A42A1" w:rsidRDefault="00481BD8" w:rsidP="00497F55">
      <w:pPr>
        <w:pStyle w:val="Akapitzlist"/>
        <w:numPr>
          <w:ilvl w:val="0"/>
          <w:numId w:val="21"/>
        </w:numPr>
        <w:suppressAutoHyphens/>
        <w:ind w:left="709"/>
        <w:contextualSpacing/>
        <w:jc w:val="both"/>
        <w:rPr>
          <w:rFonts w:ascii="Verdana" w:hAnsi="Verdana"/>
          <w:iCs/>
          <w:sz w:val="18"/>
          <w:szCs w:val="18"/>
        </w:rPr>
      </w:pPr>
      <w:r w:rsidRPr="001A42A1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05539602" w14:textId="77777777" w:rsidR="00481BD8" w:rsidRPr="001A42A1" w:rsidRDefault="00481BD8" w:rsidP="00497F55">
      <w:pPr>
        <w:pStyle w:val="Akapitzlist"/>
        <w:ind w:left="709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 w:rsidR="006D686F">
        <w:rPr>
          <w:rFonts w:ascii="Verdana" w:hAnsi="Verdana"/>
          <w:sz w:val="18"/>
          <w:szCs w:val="18"/>
        </w:rPr>
        <w:t>……………………………………</w:t>
      </w:r>
    </w:p>
    <w:p w14:paraId="72AE9102" w14:textId="77777777" w:rsidR="00481BD8" w:rsidRPr="001A42A1" w:rsidRDefault="00481BD8" w:rsidP="00497F55">
      <w:pPr>
        <w:pStyle w:val="Akapitzlist"/>
        <w:numPr>
          <w:ilvl w:val="0"/>
          <w:numId w:val="21"/>
        </w:numPr>
        <w:suppressAutoHyphens/>
        <w:ind w:left="709"/>
        <w:contextualSpacing/>
        <w:jc w:val="both"/>
        <w:rPr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 w:rsidRPr="001A42A1">
        <w:rPr>
          <w:rStyle w:val="eop"/>
          <w:rFonts w:ascii="Verdana" w:hAnsi="Verdana"/>
          <w:sz w:val="18"/>
          <w:szCs w:val="18"/>
        </w:rPr>
        <w:t> </w:t>
      </w:r>
    </w:p>
    <w:p w14:paraId="2DFDE21A" w14:textId="77777777" w:rsidR="00481BD8" w:rsidRPr="001A42A1" w:rsidRDefault="00481BD8" w:rsidP="00497F55">
      <w:pPr>
        <w:pStyle w:val="paragraph"/>
        <w:numPr>
          <w:ilvl w:val="0"/>
          <w:numId w:val="21"/>
        </w:numPr>
        <w:spacing w:before="0" w:beforeAutospacing="0" w:after="0" w:afterAutospacing="0"/>
        <w:ind w:left="709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Obowiązek, o którym mowa w ust. 3, zostanie wykonany poprzez przekazanie osobom, których dane osobowe przetwarza Zamawiający  aktualnej klauzuli informacyjnej dostępnej na stronie internetowej</w:t>
      </w:r>
    </w:p>
    <w:p w14:paraId="7FD7DA54" w14:textId="77777777" w:rsidR="00481BD8" w:rsidRPr="001A42A1" w:rsidRDefault="003807F4" w:rsidP="00497F55">
      <w:pPr>
        <w:pStyle w:val="paragraph"/>
        <w:spacing w:before="0" w:beforeAutospacing="0" w:after="0" w:afterAutospacing="0"/>
        <w:ind w:left="709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hyperlink r:id="rId8" w:history="1">
        <w:r w:rsidR="00C31472" w:rsidRPr="00DD72DB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="00C31472">
        <w:rPr>
          <w:rStyle w:val="normaltextrun"/>
          <w:rFonts w:ascii="Verdana" w:hAnsi="Verdana"/>
          <w:sz w:val="18"/>
          <w:szCs w:val="18"/>
        </w:rPr>
        <w:t>,</w:t>
      </w:r>
      <w:r w:rsidR="00481BD8" w:rsidRPr="001A42A1">
        <w:rPr>
          <w:rStyle w:val="normaltextrun"/>
          <w:rFonts w:ascii="Verdana" w:hAnsi="Verdana"/>
          <w:sz w:val="18"/>
          <w:szCs w:val="18"/>
        </w:rPr>
        <w:t xml:space="preserve"> oraz przeprowadzenie wszelkich innych czynności niezbędnych do wykonania w imieniu Zamawiającego obowiązku informacyjnego określonego w RODO wobec tych osób. Zmiana przez Zamawiającego treści klauzuli informacyjnej dostępnej na ww. stronie internetowej nie wymaga zmiany Umowy.  </w:t>
      </w:r>
      <w:r w:rsidR="00481BD8" w:rsidRPr="001A42A1">
        <w:rPr>
          <w:rStyle w:val="eop"/>
          <w:rFonts w:ascii="Verdana" w:hAnsi="Verdana"/>
          <w:sz w:val="18"/>
          <w:szCs w:val="18"/>
        </w:rPr>
        <w:t> </w:t>
      </w:r>
    </w:p>
    <w:p w14:paraId="16DFD562" w14:textId="77777777" w:rsidR="00481BD8" w:rsidRPr="001A42A1" w:rsidRDefault="00481BD8" w:rsidP="00497F55">
      <w:pPr>
        <w:pStyle w:val="paragraph"/>
        <w:numPr>
          <w:ilvl w:val="0"/>
          <w:numId w:val="21"/>
        </w:numPr>
        <w:spacing w:before="0" w:beforeAutospacing="0" w:after="0" w:afterAutospacing="0"/>
        <w:ind w:left="709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  <w:r w:rsidRPr="001A42A1">
        <w:rPr>
          <w:rStyle w:val="eop"/>
          <w:rFonts w:ascii="Verdana" w:hAnsi="Verdana"/>
          <w:sz w:val="18"/>
          <w:szCs w:val="18"/>
        </w:rPr>
        <w:t> </w:t>
      </w:r>
    </w:p>
    <w:p w14:paraId="2409D6A9" w14:textId="77777777" w:rsidR="00EA19DB" w:rsidRPr="001A42A1" w:rsidRDefault="00EA19DB" w:rsidP="00497F55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69F76246" w14:textId="77777777" w:rsidR="00A0033B" w:rsidRPr="001A42A1" w:rsidRDefault="00D02F50" w:rsidP="00497F55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FC69EA">
        <w:rPr>
          <w:rFonts w:ascii="Verdana" w:hAnsi="Verdana"/>
          <w:b/>
          <w:bCs/>
          <w:sz w:val="18"/>
          <w:szCs w:val="18"/>
        </w:rPr>
        <w:t>10</w:t>
      </w:r>
      <w:r w:rsidR="00F666CB" w:rsidRPr="001A42A1">
        <w:rPr>
          <w:rFonts w:ascii="Verdana" w:hAnsi="Verdana"/>
          <w:b/>
          <w:bCs/>
          <w:sz w:val="18"/>
          <w:szCs w:val="18"/>
        </w:rPr>
        <w:t>.</w:t>
      </w:r>
      <w:r w:rsidR="00DB1FCE" w:rsidRPr="001A42A1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14:paraId="52821289" w14:textId="079E6F3B" w:rsidR="00FA0D43" w:rsidRPr="001A42A1" w:rsidRDefault="00FA0D43" w:rsidP="00497F55">
      <w:pPr>
        <w:numPr>
          <w:ilvl w:val="0"/>
          <w:numId w:val="6"/>
        </w:numPr>
        <w:suppressAutoHyphens/>
        <w:ind w:left="709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 sprawach nieuregulowanych niniejszymi postanowieniami stosuje się przepisy Kodeksu cywiln</w:t>
      </w:r>
      <w:r w:rsidR="00127460" w:rsidRPr="001A42A1">
        <w:rPr>
          <w:rFonts w:ascii="Verdana" w:hAnsi="Verdana"/>
          <w:bCs/>
          <w:sz w:val="18"/>
          <w:szCs w:val="18"/>
        </w:rPr>
        <w:t>ego</w:t>
      </w:r>
      <w:r w:rsidR="00D02F50" w:rsidRPr="001A42A1">
        <w:rPr>
          <w:rFonts w:ascii="Verdana" w:hAnsi="Verdana"/>
          <w:bCs/>
          <w:sz w:val="18"/>
          <w:szCs w:val="18"/>
        </w:rPr>
        <w:t>.</w:t>
      </w:r>
    </w:p>
    <w:p w14:paraId="630DFC51" w14:textId="7A4D4C2E" w:rsidR="00FA0D43" w:rsidRPr="001A42A1" w:rsidRDefault="00FA0D43" w:rsidP="00497F55">
      <w:pPr>
        <w:numPr>
          <w:ilvl w:val="0"/>
          <w:numId w:val="6"/>
        </w:numPr>
        <w:suppressAutoHyphens/>
        <w:ind w:left="709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lastRenderedPageBreak/>
        <w:t xml:space="preserve">Wszelkie spory mogące wynikać w związku z realizacją niniejszej umowy będą rozstrzygane przez </w:t>
      </w:r>
      <w:r w:rsidR="009E26C8">
        <w:rPr>
          <w:rFonts w:ascii="Verdana" w:hAnsi="Verdana"/>
          <w:bCs/>
          <w:sz w:val="18"/>
          <w:szCs w:val="18"/>
        </w:rPr>
        <w:t xml:space="preserve">właściwy rzeczowo </w:t>
      </w:r>
      <w:r w:rsidRPr="001A42A1">
        <w:rPr>
          <w:rFonts w:ascii="Verdana" w:hAnsi="Verdana"/>
          <w:bCs/>
          <w:sz w:val="18"/>
          <w:szCs w:val="18"/>
        </w:rPr>
        <w:t xml:space="preserve">sąd </w:t>
      </w:r>
      <w:r w:rsidR="009E26C8">
        <w:rPr>
          <w:rFonts w:ascii="Verdana" w:hAnsi="Verdana"/>
          <w:bCs/>
          <w:sz w:val="18"/>
          <w:szCs w:val="18"/>
        </w:rPr>
        <w:t xml:space="preserve">powszechny z siedzibą </w:t>
      </w:r>
      <w:r w:rsidRPr="001A42A1">
        <w:rPr>
          <w:rFonts w:ascii="Verdana" w:hAnsi="Verdana"/>
          <w:bCs/>
          <w:sz w:val="18"/>
          <w:szCs w:val="18"/>
        </w:rPr>
        <w:t>w Szczecinie.</w:t>
      </w:r>
    </w:p>
    <w:p w14:paraId="2A959481" w14:textId="02707262" w:rsidR="007C649E" w:rsidRPr="001A42A1" w:rsidRDefault="007C649E" w:rsidP="00497F55">
      <w:pPr>
        <w:numPr>
          <w:ilvl w:val="0"/>
          <w:numId w:val="6"/>
        </w:numPr>
        <w:suppressAutoHyphens/>
        <w:ind w:left="709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>Umowę sporządzono w dwóch jednobrzmiących egzemplarzach</w:t>
      </w:r>
      <w:r w:rsidR="009E26C8">
        <w:rPr>
          <w:rFonts w:ascii="Verdana" w:hAnsi="Verdana"/>
          <w:sz w:val="18"/>
          <w:szCs w:val="18"/>
        </w:rPr>
        <w:t>,</w:t>
      </w:r>
      <w:r w:rsidRPr="001A42A1">
        <w:rPr>
          <w:rFonts w:ascii="Verdana" w:hAnsi="Verdana"/>
          <w:sz w:val="18"/>
          <w:szCs w:val="18"/>
        </w:rPr>
        <w:t xml:space="preserve"> po jednym eg</w:t>
      </w:r>
      <w:r w:rsidR="00DB1FCE" w:rsidRPr="001A42A1">
        <w:rPr>
          <w:rFonts w:ascii="Verdana" w:hAnsi="Verdana"/>
          <w:sz w:val="18"/>
          <w:szCs w:val="18"/>
        </w:rPr>
        <w:t>zemplarzu dla każdej ze stron.</w:t>
      </w:r>
    </w:p>
    <w:p w14:paraId="476EF3FA" w14:textId="77777777" w:rsidR="003E6404" w:rsidRPr="001A42A1" w:rsidRDefault="003E6404" w:rsidP="00497F55">
      <w:pPr>
        <w:numPr>
          <w:ilvl w:val="0"/>
          <w:numId w:val="6"/>
        </w:numPr>
        <w:suppressAutoHyphens/>
        <w:ind w:left="709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Wszelkie zmiany niniejszej umowy wymagają formy pisemnej pod rygorem nieważności.</w:t>
      </w:r>
    </w:p>
    <w:p w14:paraId="069292DE" w14:textId="77777777" w:rsidR="007C649E" w:rsidRPr="001A42A1" w:rsidRDefault="00DE1B8D" w:rsidP="00497F55">
      <w:pPr>
        <w:numPr>
          <w:ilvl w:val="0"/>
          <w:numId w:val="6"/>
        </w:numPr>
        <w:suppressAutoHyphens/>
        <w:ind w:left="709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Załącznik stanowiący</w:t>
      </w:r>
      <w:r w:rsidR="007C649E" w:rsidRPr="001A42A1">
        <w:rPr>
          <w:rFonts w:ascii="Verdana" w:hAnsi="Verdana"/>
          <w:bCs/>
          <w:sz w:val="18"/>
          <w:szCs w:val="18"/>
        </w:rPr>
        <w:t xml:space="preserve"> integralną część umowy:</w:t>
      </w:r>
    </w:p>
    <w:p w14:paraId="40190858" w14:textId="77777777" w:rsidR="00AF4F05" w:rsidRPr="001A42A1" w:rsidRDefault="00114E7A" w:rsidP="00497F55">
      <w:pPr>
        <w:numPr>
          <w:ilvl w:val="0"/>
          <w:numId w:val="7"/>
        </w:numPr>
        <w:suppressAutoHyphens/>
        <w:ind w:left="113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</w:t>
      </w:r>
      <w:r w:rsidR="00AF4F05" w:rsidRPr="001A42A1">
        <w:rPr>
          <w:rFonts w:ascii="Verdana" w:hAnsi="Verdana"/>
          <w:bCs/>
          <w:sz w:val="18"/>
          <w:szCs w:val="18"/>
        </w:rPr>
        <w:t>pis przedmiotu zamówienia</w:t>
      </w:r>
      <w:r>
        <w:rPr>
          <w:rFonts w:ascii="Verdana" w:hAnsi="Verdana"/>
          <w:bCs/>
          <w:sz w:val="18"/>
          <w:szCs w:val="18"/>
        </w:rPr>
        <w:t>;</w:t>
      </w:r>
    </w:p>
    <w:p w14:paraId="1B61EC91" w14:textId="2CA2F709" w:rsidR="00E22678" w:rsidRPr="001A42A1" w:rsidRDefault="00114E7A" w:rsidP="00497F55">
      <w:pPr>
        <w:numPr>
          <w:ilvl w:val="0"/>
          <w:numId w:val="7"/>
        </w:numPr>
        <w:suppressAutoHyphens/>
        <w:ind w:left="113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</w:t>
      </w:r>
      <w:r w:rsidR="00E22678" w:rsidRPr="001A42A1">
        <w:rPr>
          <w:rFonts w:ascii="Verdana" w:hAnsi="Verdana"/>
          <w:bCs/>
          <w:sz w:val="18"/>
          <w:szCs w:val="18"/>
        </w:rPr>
        <w:t xml:space="preserve">ferta Wykonawcy z dnia </w:t>
      </w:r>
      <w:r w:rsidR="006D686F">
        <w:rPr>
          <w:rFonts w:ascii="Verdana" w:hAnsi="Verdana"/>
          <w:bCs/>
          <w:sz w:val="18"/>
          <w:szCs w:val="18"/>
        </w:rPr>
        <w:t>____.____</w:t>
      </w:r>
      <w:r w:rsidR="009D7A18">
        <w:rPr>
          <w:rFonts w:ascii="Verdana" w:hAnsi="Verdana"/>
          <w:bCs/>
          <w:sz w:val="18"/>
          <w:szCs w:val="18"/>
        </w:rPr>
        <w:t>.202</w:t>
      </w:r>
      <w:r w:rsidR="00855D5A">
        <w:rPr>
          <w:rFonts w:ascii="Verdana" w:hAnsi="Verdana"/>
          <w:bCs/>
          <w:sz w:val="18"/>
          <w:szCs w:val="18"/>
        </w:rPr>
        <w:t>5</w:t>
      </w:r>
      <w:r w:rsidR="009D7A18">
        <w:rPr>
          <w:rFonts w:ascii="Verdana" w:hAnsi="Verdana"/>
          <w:bCs/>
          <w:sz w:val="18"/>
          <w:szCs w:val="18"/>
        </w:rPr>
        <w:t>r.</w:t>
      </w:r>
    </w:p>
    <w:p w14:paraId="16BD2CED" w14:textId="77777777" w:rsidR="00A0033B" w:rsidRPr="001A42A1" w:rsidRDefault="00A0033B" w:rsidP="00497F55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7271470D" w14:textId="77777777" w:rsidR="00EA19DB" w:rsidRDefault="00EA19DB" w:rsidP="00497F55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1CFA1E04" w14:textId="77777777" w:rsidR="00B3053B" w:rsidRPr="001A42A1" w:rsidRDefault="00B3053B" w:rsidP="00497F55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425E4A02" w14:textId="77777777" w:rsidR="00B3053B" w:rsidRPr="001A42A1" w:rsidRDefault="00B3053B" w:rsidP="00497F55">
      <w:pPr>
        <w:suppressAutoHyphens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PODPISY I PIECZĘCIE</w:t>
      </w:r>
    </w:p>
    <w:p w14:paraId="3649FE4D" w14:textId="77777777" w:rsidR="00B3053B" w:rsidRPr="001A42A1" w:rsidRDefault="00B3053B" w:rsidP="00497F55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FADA611" w14:textId="77777777" w:rsidR="00B3053B" w:rsidRPr="001A42A1" w:rsidRDefault="00B3053B" w:rsidP="00497F55">
      <w:pPr>
        <w:suppressAutoHyphens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W imieniu Zamawiającego: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53C8A8B3" w14:textId="77777777" w:rsidR="00B3053B" w:rsidRPr="001A42A1" w:rsidRDefault="00B3053B" w:rsidP="00497F55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53FCC2A7" w14:textId="77777777" w:rsidR="00B3053B" w:rsidRPr="001A42A1" w:rsidRDefault="00B3053B" w:rsidP="00497F55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22C46287" w14:textId="77777777" w:rsidR="00B3053B" w:rsidRPr="001A42A1" w:rsidRDefault="00B3053B" w:rsidP="00497F55">
      <w:pPr>
        <w:suppressAutoHyphens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6304910F" w14:textId="77777777" w:rsidR="00B3053B" w:rsidRPr="001A42A1" w:rsidRDefault="00B3053B" w:rsidP="00497F55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13DD93F" w14:textId="77777777" w:rsidR="00EA19DB" w:rsidRPr="001A42A1" w:rsidRDefault="00EA19DB" w:rsidP="00497F55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7CC415D5" w14:textId="77777777" w:rsidR="00B3053B" w:rsidRPr="001A42A1" w:rsidRDefault="00B3053B" w:rsidP="00497F55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09868551" w14:textId="77777777" w:rsidR="00DD497D" w:rsidRPr="001A42A1" w:rsidRDefault="00B3053B" w:rsidP="00497F55">
      <w:pPr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2.   ...................................................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="0089072F" w:rsidRPr="001A42A1">
        <w:rPr>
          <w:rFonts w:ascii="Verdana" w:hAnsi="Verdana"/>
          <w:sz w:val="18"/>
          <w:szCs w:val="18"/>
        </w:rPr>
        <w:tab/>
        <w:t xml:space="preserve"> </w:t>
      </w:r>
      <w:r w:rsidR="0089072F" w:rsidRPr="001A42A1">
        <w:rPr>
          <w:rFonts w:ascii="Verdana" w:hAnsi="Verdana"/>
          <w:sz w:val="18"/>
          <w:szCs w:val="18"/>
        </w:rPr>
        <w:tab/>
      </w:r>
      <w:r w:rsidR="0089072F" w:rsidRPr="001A42A1">
        <w:rPr>
          <w:rFonts w:ascii="Verdana" w:hAnsi="Verdana"/>
          <w:sz w:val="18"/>
          <w:szCs w:val="18"/>
        </w:rPr>
        <w:tab/>
      </w:r>
    </w:p>
    <w:sectPr w:rsidR="00DD497D" w:rsidRPr="001A42A1" w:rsidSect="00EA19DB">
      <w:footerReference w:type="even" r:id="rId9"/>
      <w:footerReference w:type="default" r:id="rId10"/>
      <w:pgSz w:w="11906" w:h="16838"/>
      <w:pgMar w:top="907" w:right="1134" w:bottom="90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79FB2" w14:textId="77777777" w:rsidR="003807F4" w:rsidRDefault="003807F4">
      <w:r>
        <w:separator/>
      </w:r>
    </w:p>
  </w:endnote>
  <w:endnote w:type="continuationSeparator" w:id="0">
    <w:p w14:paraId="2760718B" w14:textId="77777777" w:rsidR="003807F4" w:rsidRDefault="0038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E2B5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134DD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AE8B" w14:textId="77777777" w:rsidR="00F36204" w:rsidRPr="009D7A18" w:rsidRDefault="00F36204">
    <w:pPr>
      <w:pStyle w:val="Stopka"/>
      <w:framePr w:wrap="around" w:vAnchor="text" w:hAnchor="margin" w:xAlign="right" w:y="1"/>
      <w:rPr>
        <w:rStyle w:val="Numerstrony"/>
        <w:sz w:val="18"/>
      </w:rPr>
    </w:pPr>
    <w:r w:rsidRPr="009D7A18">
      <w:rPr>
        <w:rStyle w:val="Numerstrony"/>
        <w:sz w:val="18"/>
      </w:rPr>
      <w:fldChar w:fldCharType="begin"/>
    </w:r>
    <w:r w:rsidRPr="009D7A18">
      <w:rPr>
        <w:rStyle w:val="Numerstrony"/>
        <w:sz w:val="18"/>
      </w:rPr>
      <w:instrText xml:space="preserve">PAGE  </w:instrText>
    </w:r>
    <w:r w:rsidRPr="009D7A18">
      <w:rPr>
        <w:rStyle w:val="Numerstrony"/>
        <w:sz w:val="18"/>
      </w:rPr>
      <w:fldChar w:fldCharType="separate"/>
    </w:r>
    <w:r w:rsidR="009373B2">
      <w:rPr>
        <w:rStyle w:val="Numerstrony"/>
        <w:noProof/>
        <w:sz w:val="18"/>
      </w:rPr>
      <w:t>4</w:t>
    </w:r>
    <w:r w:rsidRPr="009D7A18">
      <w:rPr>
        <w:rStyle w:val="Numerstrony"/>
        <w:sz w:val="18"/>
      </w:rPr>
      <w:fldChar w:fldCharType="end"/>
    </w:r>
  </w:p>
  <w:p w14:paraId="4ACAE17D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B005" w14:textId="77777777" w:rsidR="003807F4" w:rsidRDefault="003807F4">
      <w:r>
        <w:separator/>
      </w:r>
    </w:p>
  </w:footnote>
  <w:footnote w:type="continuationSeparator" w:id="0">
    <w:p w14:paraId="62A235AD" w14:textId="77777777" w:rsidR="003807F4" w:rsidRDefault="003807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0776"/>
    <w:multiLevelType w:val="hybridMultilevel"/>
    <w:tmpl w:val="E45427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C7F27"/>
    <w:multiLevelType w:val="hybridMultilevel"/>
    <w:tmpl w:val="B3F2C1E6"/>
    <w:lvl w:ilvl="0" w:tplc="2BAE3808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E4968">
      <w:start w:val="1"/>
      <w:numFmt w:val="lowerLetter"/>
      <w:lvlText w:val="%2)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E8C0F6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870CE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1096FA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EE1B98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319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2928C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B8A5E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845BB"/>
    <w:multiLevelType w:val="hybridMultilevel"/>
    <w:tmpl w:val="D1321708"/>
    <w:lvl w:ilvl="0" w:tplc="1AFE03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0111D1"/>
    <w:multiLevelType w:val="hybridMultilevel"/>
    <w:tmpl w:val="7EC2562E"/>
    <w:lvl w:ilvl="0" w:tplc="D2941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022EA1"/>
    <w:multiLevelType w:val="hybridMultilevel"/>
    <w:tmpl w:val="8A426A36"/>
    <w:lvl w:ilvl="0" w:tplc="FF7E3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F727E8"/>
    <w:multiLevelType w:val="hybridMultilevel"/>
    <w:tmpl w:val="77D49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344758">
      <w:numFmt w:val="bullet"/>
      <w:lvlText w:val=""/>
      <w:lvlJc w:val="left"/>
      <w:pPr>
        <w:ind w:left="2340" w:hanging="360"/>
      </w:pPr>
      <w:rPr>
        <w:rFonts w:ascii="Symbol" w:eastAsia="Verdana" w:hAnsi="Symbol" w:cs="Verdan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2060A"/>
    <w:multiLevelType w:val="hybridMultilevel"/>
    <w:tmpl w:val="DDB6230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D5073"/>
    <w:multiLevelType w:val="hybridMultilevel"/>
    <w:tmpl w:val="27623F44"/>
    <w:lvl w:ilvl="0" w:tplc="1990269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F676AB"/>
    <w:multiLevelType w:val="hybridMultilevel"/>
    <w:tmpl w:val="ECFC0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87918"/>
    <w:multiLevelType w:val="hybridMultilevel"/>
    <w:tmpl w:val="504A9C3E"/>
    <w:lvl w:ilvl="0" w:tplc="4FC812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3E4DDA"/>
    <w:multiLevelType w:val="hybridMultilevel"/>
    <w:tmpl w:val="B43C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200D6"/>
    <w:multiLevelType w:val="hybridMultilevel"/>
    <w:tmpl w:val="906C0B5E"/>
    <w:lvl w:ilvl="0" w:tplc="50F08FB6">
      <w:start w:val="1"/>
      <w:numFmt w:val="decimal"/>
      <w:lvlText w:val="%1."/>
      <w:lvlJc w:val="left"/>
      <w:pPr>
        <w:ind w:left="2132" w:hanging="705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507" w:hanging="360"/>
      </w:pPr>
    </w:lvl>
    <w:lvl w:ilvl="2" w:tplc="0415001B" w:tentative="1">
      <w:start w:val="1"/>
      <w:numFmt w:val="lowerRoman"/>
      <w:lvlText w:val="%3."/>
      <w:lvlJc w:val="right"/>
      <w:pPr>
        <w:ind w:left="3227" w:hanging="180"/>
      </w:pPr>
    </w:lvl>
    <w:lvl w:ilvl="3" w:tplc="0415000F" w:tentative="1">
      <w:start w:val="1"/>
      <w:numFmt w:val="decimal"/>
      <w:lvlText w:val="%4."/>
      <w:lvlJc w:val="left"/>
      <w:pPr>
        <w:ind w:left="3947" w:hanging="360"/>
      </w:pPr>
    </w:lvl>
    <w:lvl w:ilvl="4" w:tplc="04150019" w:tentative="1">
      <w:start w:val="1"/>
      <w:numFmt w:val="lowerLetter"/>
      <w:lvlText w:val="%5."/>
      <w:lvlJc w:val="left"/>
      <w:pPr>
        <w:ind w:left="4667" w:hanging="360"/>
      </w:pPr>
    </w:lvl>
    <w:lvl w:ilvl="5" w:tplc="0415001B" w:tentative="1">
      <w:start w:val="1"/>
      <w:numFmt w:val="lowerRoman"/>
      <w:lvlText w:val="%6."/>
      <w:lvlJc w:val="right"/>
      <w:pPr>
        <w:ind w:left="5387" w:hanging="180"/>
      </w:pPr>
    </w:lvl>
    <w:lvl w:ilvl="6" w:tplc="0415000F" w:tentative="1">
      <w:start w:val="1"/>
      <w:numFmt w:val="decimal"/>
      <w:lvlText w:val="%7."/>
      <w:lvlJc w:val="left"/>
      <w:pPr>
        <w:ind w:left="6107" w:hanging="360"/>
      </w:pPr>
    </w:lvl>
    <w:lvl w:ilvl="7" w:tplc="04150019" w:tentative="1">
      <w:start w:val="1"/>
      <w:numFmt w:val="lowerLetter"/>
      <w:lvlText w:val="%8."/>
      <w:lvlJc w:val="left"/>
      <w:pPr>
        <w:ind w:left="6827" w:hanging="360"/>
      </w:pPr>
    </w:lvl>
    <w:lvl w:ilvl="8" w:tplc="0415001B" w:tentative="1">
      <w:start w:val="1"/>
      <w:numFmt w:val="lowerRoman"/>
      <w:lvlText w:val="%9."/>
      <w:lvlJc w:val="right"/>
      <w:pPr>
        <w:ind w:left="7547" w:hanging="180"/>
      </w:pPr>
    </w:lvl>
  </w:abstractNum>
  <w:abstractNum w:abstractNumId="14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A12B1"/>
    <w:multiLevelType w:val="hybridMultilevel"/>
    <w:tmpl w:val="98DC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628DB"/>
    <w:multiLevelType w:val="hybridMultilevel"/>
    <w:tmpl w:val="73DAD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0065AA">
      <w:start w:val="7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45CAE"/>
    <w:multiLevelType w:val="hybridMultilevel"/>
    <w:tmpl w:val="04E87F90"/>
    <w:lvl w:ilvl="0" w:tplc="5C385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8190A"/>
    <w:multiLevelType w:val="hybridMultilevel"/>
    <w:tmpl w:val="DA522078"/>
    <w:lvl w:ilvl="0" w:tplc="D0FABD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A73F2"/>
    <w:multiLevelType w:val="hybridMultilevel"/>
    <w:tmpl w:val="F514A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8034B"/>
    <w:multiLevelType w:val="hybridMultilevel"/>
    <w:tmpl w:val="1B70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32AB1"/>
    <w:multiLevelType w:val="hybridMultilevel"/>
    <w:tmpl w:val="0B340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E771B"/>
    <w:multiLevelType w:val="hybridMultilevel"/>
    <w:tmpl w:val="EE4E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25A23"/>
    <w:multiLevelType w:val="hybridMultilevel"/>
    <w:tmpl w:val="19E6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C0153F"/>
    <w:multiLevelType w:val="multilevel"/>
    <w:tmpl w:val="6AE2FEE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C13F5C"/>
    <w:multiLevelType w:val="hybridMultilevel"/>
    <w:tmpl w:val="FB1A95F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C11471"/>
    <w:multiLevelType w:val="hybridMultilevel"/>
    <w:tmpl w:val="EAFA3D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7"/>
  </w:num>
  <w:num w:numId="5">
    <w:abstractNumId w:val="24"/>
  </w:num>
  <w:num w:numId="6">
    <w:abstractNumId w:val="8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0"/>
  </w:num>
  <w:num w:numId="10">
    <w:abstractNumId w:val="18"/>
  </w:num>
  <w:num w:numId="11">
    <w:abstractNumId w:val="26"/>
  </w:num>
  <w:num w:numId="12">
    <w:abstractNumId w:val="19"/>
  </w:num>
  <w:num w:numId="13">
    <w:abstractNumId w:val="22"/>
  </w:num>
  <w:num w:numId="14">
    <w:abstractNumId w:val="16"/>
  </w:num>
  <w:num w:numId="15">
    <w:abstractNumId w:val="21"/>
  </w:num>
  <w:num w:numId="16">
    <w:abstractNumId w:val="23"/>
  </w:num>
  <w:num w:numId="17">
    <w:abstractNumId w:val="7"/>
  </w:num>
  <w:num w:numId="18">
    <w:abstractNumId w:val="4"/>
  </w:num>
  <w:num w:numId="19">
    <w:abstractNumId w:val="11"/>
  </w:num>
  <w:num w:numId="20">
    <w:abstractNumId w:val="13"/>
  </w:num>
  <w:num w:numId="21">
    <w:abstractNumId w:val="15"/>
  </w:num>
  <w:num w:numId="22">
    <w:abstractNumId w:val="1"/>
  </w:num>
  <w:num w:numId="23">
    <w:abstractNumId w:val="6"/>
  </w:num>
  <w:num w:numId="24">
    <w:abstractNumId w:val="27"/>
  </w:num>
  <w:num w:numId="25">
    <w:abstractNumId w:val="2"/>
  </w:num>
  <w:num w:numId="26">
    <w:abstractNumId w:val="3"/>
  </w:num>
  <w:num w:numId="27">
    <w:abstractNumId w:val="25"/>
  </w:num>
  <w:num w:numId="28">
    <w:abstractNumId w:val="2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zaja Magdalena">
    <w15:presenceInfo w15:providerId="AD" w15:userId="S::mczaja@gddkia.gov.pl::f022c923-3305-41b4-bb19-37de3f29e3e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9FA"/>
    <w:rsid w:val="000055FD"/>
    <w:rsid w:val="000059CB"/>
    <w:rsid w:val="00015BFE"/>
    <w:rsid w:val="00025EBC"/>
    <w:rsid w:val="00031384"/>
    <w:rsid w:val="0003567D"/>
    <w:rsid w:val="00047E68"/>
    <w:rsid w:val="0005136D"/>
    <w:rsid w:val="0005244A"/>
    <w:rsid w:val="0005411C"/>
    <w:rsid w:val="00064482"/>
    <w:rsid w:val="00071D5C"/>
    <w:rsid w:val="00074580"/>
    <w:rsid w:val="000757F4"/>
    <w:rsid w:val="00083789"/>
    <w:rsid w:val="00084798"/>
    <w:rsid w:val="000864A4"/>
    <w:rsid w:val="000A7C80"/>
    <w:rsid w:val="000B4800"/>
    <w:rsid w:val="000C0A41"/>
    <w:rsid w:val="000C424F"/>
    <w:rsid w:val="000C4601"/>
    <w:rsid w:val="000C6ABC"/>
    <w:rsid w:val="000D181E"/>
    <w:rsid w:val="000D3000"/>
    <w:rsid w:val="000D7B17"/>
    <w:rsid w:val="000E47E4"/>
    <w:rsid w:val="000F64C6"/>
    <w:rsid w:val="00110A86"/>
    <w:rsid w:val="00114E7A"/>
    <w:rsid w:val="00127460"/>
    <w:rsid w:val="0013340B"/>
    <w:rsid w:val="001514E3"/>
    <w:rsid w:val="001561D1"/>
    <w:rsid w:val="001566C3"/>
    <w:rsid w:val="00163053"/>
    <w:rsid w:val="00166B6C"/>
    <w:rsid w:val="00170980"/>
    <w:rsid w:val="00173918"/>
    <w:rsid w:val="00180796"/>
    <w:rsid w:val="001842A3"/>
    <w:rsid w:val="001843F8"/>
    <w:rsid w:val="001851F6"/>
    <w:rsid w:val="0019332A"/>
    <w:rsid w:val="00193603"/>
    <w:rsid w:val="001952B2"/>
    <w:rsid w:val="001A00CE"/>
    <w:rsid w:val="001A1E7F"/>
    <w:rsid w:val="001A1F8E"/>
    <w:rsid w:val="001A42A1"/>
    <w:rsid w:val="001B22FF"/>
    <w:rsid w:val="001B2CFA"/>
    <w:rsid w:val="001C4C53"/>
    <w:rsid w:val="001D5B24"/>
    <w:rsid w:val="001D6A88"/>
    <w:rsid w:val="001E0D4D"/>
    <w:rsid w:val="001E4A87"/>
    <w:rsid w:val="001E52D1"/>
    <w:rsid w:val="001F11C1"/>
    <w:rsid w:val="00200DF1"/>
    <w:rsid w:val="00203C99"/>
    <w:rsid w:val="00204300"/>
    <w:rsid w:val="00204FAC"/>
    <w:rsid w:val="00210055"/>
    <w:rsid w:val="002103DE"/>
    <w:rsid w:val="00210D2A"/>
    <w:rsid w:val="00215FB5"/>
    <w:rsid w:val="0021629B"/>
    <w:rsid w:val="00217DEA"/>
    <w:rsid w:val="002338B9"/>
    <w:rsid w:val="002373C0"/>
    <w:rsid w:val="002378AB"/>
    <w:rsid w:val="00240545"/>
    <w:rsid w:val="00250EC3"/>
    <w:rsid w:val="002559AA"/>
    <w:rsid w:val="0025643F"/>
    <w:rsid w:val="002623E5"/>
    <w:rsid w:val="002639B7"/>
    <w:rsid w:val="00266317"/>
    <w:rsid w:val="0027049F"/>
    <w:rsid w:val="00285CDB"/>
    <w:rsid w:val="00290F6F"/>
    <w:rsid w:val="002A7E5A"/>
    <w:rsid w:val="002A7EC3"/>
    <w:rsid w:val="002B5B3D"/>
    <w:rsid w:val="002B6560"/>
    <w:rsid w:val="002C4ACE"/>
    <w:rsid w:val="002D075A"/>
    <w:rsid w:val="002D515F"/>
    <w:rsid w:val="002D561D"/>
    <w:rsid w:val="002D677A"/>
    <w:rsid w:val="002D6AC3"/>
    <w:rsid w:val="002D6F6A"/>
    <w:rsid w:val="002F52A7"/>
    <w:rsid w:val="002F77CA"/>
    <w:rsid w:val="002F7A46"/>
    <w:rsid w:val="003002ED"/>
    <w:rsid w:val="00306F6B"/>
    <w:rsid w:val="003109FA"/>
    <w:rsid w:val="00311C51"/>
    <w:rsid w:val="00322E0A"/>
    <w:rsid w:val="0032404F"/>
    <w:rsid w:val="00325053"/>
    <w:rsid w:val="00326873"/>
    <w:rsid w:val="00331F95"/>
    <w:rsid w:val="003437A4"/>
    <w:rsid w:val="00350AD6"/>
    <w:rsid w:val="003519CF"/>
    <w:rsid w:val="003530A4"/>
    <w:rsid w:val="00356299"/>
    <w:rsid w:val="003634B6"/>
    <w:rsid w:val="00371D83"/>
    <w:rsid w:val="003807F4"/>
    <w:rsid w:val="00382939"/>
    <w:rsid w:val="003943F2"/>
    <w:rsid w:val="003A2123"/>
    <w:rsid w:val="003A25D7"/>
    <w:rsid w:val="003A3001"/>
    <w:rsid w:val="003B6E63"/>
    <w:rsid w:val="003C1231"/>
    <w:rsid w:val="003C1C9A"/>
    <w:rsid w:val="003C39FE"/>
    <w:rsid w:val="003C6440"/>
    <w:rsid w:val="003D1204"/>
    <w:rsid w:val="003D4071"/>
    <w:rsid w:val="003E6404"/>
    <w:rsid w:val="003F3B80"/>
    <w:rsid w:val="003F41FD"/>
    <w:rsid w:val="003F5852"/>
    <w:rsid w:val="004066A1"/>
    <w:rsid w:val="004066A3"/>
    <w:rsid w:val="004118DE"/>
    <w:rsid w:val="00422742"/>
    <w:rsid w:val="0042336F"/>
    <w:rsid w:val="00423DED"/>
    <w:rsid w:val="0043233A"/>
    <w:rsid w:val="00442ADA"/>
    <w:rsid w:val="00447A4B"/>
    <w:rsid w:val="00465F86"/>
    <w:rsid w:val="004675EA"/>
    <w:rsid w:val="004731C0"/>
    <w:rsid w:val="00481BD8"/>
    <w:rsid w:val="00482C61"/>
    <w:rsid w:val="004903A1"/>
    <w:rsid w:val="00491A4E"/>
    <w:rsid w:val="00497F55"/>
    <w:rsid w:val="004A49DB"/>
    <w:rsid w:val="004B268F"/>
    <w:rsid w:val="004B493E"/>
    <w:rsid w:val="004B66ED"/>
    <w:rsid w:val="004C3098"/>
    <w:rsid w:val="004C4EB7"/>
    <w:rsid w:val="004D71A1"/>
    <w:rsid w:val="004D72D3"/>
    <w:rsid w:val="004E47BC"/>
    <w:rsid w:val="004E5587"/>
    <w:rsid w:val="004E5ACD"/>
    <w:rsid w:val="004E6471"/>
    <w:rsid w:val="004F40C2"/>
    <w:rsid w:val="00500FB8"/>
    <w:rsid w:val="00504A5B"/>
    <w:rsid w:val="00504BE8"/>
    <w:rsid w:val="00507BCC"/>
    <w:rsid w:val="005131D7"/>
    <w:rsid w:val="00522A57"/>
    <w:rsid w:val="00522B92"/>
    <w:rsid w:val="0053156A"/>
    <w:rsid w:val="0054086C"/>
    <w:rsid w:val="00540A4B"/>
    <w:rsid w:val="00556812"/>
    <w:rsid w:val="0055767C"/>
    <w:rsid w:val="005638C9"/>
    <w:rsid w:val="005735BB"/>
    <w:rsid w:val="0057688A"/>
    <w:rsid w:val="00576AA4"/>
    <w:rsid w:val="005862B4"/>
    <w:rsid w:val="005868CA"/>
    <w:rsid w:val="00590C43"/>
    <w:rsid w:val="005A6AB2"/>
    <w:rsid w:val="005B4B4C"/>
    <w:rsid w:val="005B50F3"/>
    <w:rsid w:val="005B559A"/>
    <w:rsid w:val="005C0007"/>
    <w:rsid w:val="005C137F"/>
    <w:rsid w:val="005E0514"/>
    <w:rsid w:val="005E3A40"/>
    <w:rsid w:val="005E6113"/>
    <w:rsid w:val="005E6592"/>
    <w:rsid w:val="005E66FB"/>
    <w:rsid w:val="005F167B"/>
    <w:rsid w:val="005F1C0D"/>
    <w:rsid w:val="005F1C61"/>
    <w:rsid w:val="005F34C4"/>
    <w:rsid w:val="005F3C97"/>
    <w:rsid w:val="005F67E4"/>
    <w:rsid w:val="006006BA"/>
    <w:rsid w:val="006008B5"/>
    <w:rsid w:val="00600AC6"/>
    <w:rsid w:val="00601BE5"/>
    <w:rsid w:val="00602696"/>
    <w:rsid w:val="00607322"/>
    <w:rsid w:val="00615DA3"/>
    <w:rsid w:val="00616A1F"/>
    <w:rsid w:val="00617239"/>
    <w:rsid w:val="006174E3"/>
    <w:rsid w:val="0062090E"/>
    <w:rsid w:val="006252A0"/>
    <w:rsid w:val="0063038F"/>
    <w:rsid w:val="00631BB0"/>
    <w:rsid w:val="00632F88"/>
    <w:rsid w:val="00637167"/>
    <w:rsid w:val="00651F6D"/>
    <w:rsid w:val="00652A31"/>
    <w:rsid w:val="00660246"/>
    <w:rsid w:val="0066283D"/>
    <w:rsid w:val="006634FC"/>
    <w:rsid w:val="006637D1"/>
    <w:rsid w:val="006643E4"/>
    <w:rsid w:val="00675621"/>
    <w:rsid w:val="00680F86"/>
    <w:rsid w:val="006928EF"/>
    <w:rsid w:val="00696782"/>
    <w:rsid w:val="006A20EE"/>
    <w:rsid w:val="006A2749"/>
    <w:rsid w:val="006A4ABA"/>
    <w:rsid w:val="006A6769"/>
    <w:rsid w:val="006B3DB2"/>
    <w:rsid w:val="006C315F"/>
    <w:rsid w:val="006D1B3B"/>
    <w:rsid w:val="006D4A31"/>
    <w:rsid w:val="006D685B"/>
    <w:rsid w:val="006D686F"/>
    <w:rsid w:val="006E1548"/>
    <w:rsid w:val="006E6D04"/>
    <w:rsid w:val="006F0516"/>
    <w:rsid w:val="006F17AA"/>
    <w:rsid w:val="006F2DD2"/>
    <w:rsid w:val="00702C73"/>
    <w:rsid w:val="0071782C"/>
    <w:rsid w:val="00722D91"/>
    <w:rsid w:val="00723A44"/>
    <w:rsid w:val="00730468"/>
    <w:rsid w:val="00736E5F"/>
    <w:rsid w:val="00737FF0"/>
    <w:rsid w:val="00753DFF"/>
    <w:rsid w:val="00756967"/>
    <w:rsid w:val="0076134F"/>
    <w:rsid w:val="0076295E"/>
    <w:rsid w:val="00764389"/>
    <w:rsid w:val="0076485A"/>
    <w:rsid w:val="00772EB1"/>
    <w:rsid w:val="0077343F"/>
    <w:rsid w:val="00781510"/>
    <w:rsid w:val="00782579"/>
    <w:rsid w:val="00783325"/>
    <w:rsid w:val="00783A88"/>
    <w:rsid w:val="0079579E"/>
    <w:rsid w:val="007971B8"/>
    <w:rsid w:val="00797C7C"/>
    <w:rsid w:val="007A7947"/>
    <w:rsid w:val="007B0927"/>
    <w:rsid w:val="007B2C7A"/>
    <w:rsid w:val="007C29BE"/>
    <w:rsid w:val="007C649E"/>
    <w:rsid w:val="007C6774"/>
    <w:rsid w:val="007D0611"/>
    <w:rsid w:val="007D12FD"/>
    <w:rsid w:val="007F2219"/>
    <w:rsid w:val="007F2F14"/>
    <w:rsid w:val="0080250E"/>
    <w:rsid w:val="00804636"/>
    <w:rsid w:val="00806A57"/>
    <w:rsid w:val="00814AA5"/>
    <w:rsid w:val="00814E9F"/>
    <w:rsid w:val="008210F1"/>
    <w:rsid w:val="00821142"/>
    <w:rsid w:val="0082474F"/>
    <w:rsid w:val="008350EA"/>
    <w:rsid w:val="00836ECA"/>
    <w:rsid w:val="00840231"/>
    <w:rsid w:val="00840902"/>
    <w:rsid w:val="00852D19"/>
    <w:rsid w:val="00855D5A"/>
    <w:rsid w:val="00857318"/>
    <w:rsid w:val="008819FA"/>
    <w:rsid w:val="0089072F"/>
    <w:rsid w:val="008909DA"/>
    <w:rsid w:val="008928C9"/>
    <w:rsid w:val="00892918"/>
    <w:rsid w:val="00896A34"/>
    <w:rsid w:val="00896C86"/>
    <w:rsid w:val="008A03AB"/>
    <w:rsid w:val="008A3068"/>
    <w:rsid w:val="008A35BE"/>
    <w:rsid w:val="008A4D99"/>
    <w:rsid w:val="008C27EE"/>
    <w:rsid w:val="008C3C0D"/>
    <w:rsid w:val="008D1C0B"/>
    <w:rsid w:val="008D31FD"/>
    <w:rsid w:val="008D5E10"/>
    <w:rsid w:val="008E3261"/>
    <w:rsid w:val="008E648A"/>
    <w:rsid w:val="008F3BC4"/>
    <w:rsid w:val="00900255"/>
    <w:rsid w:val="00906976"/>
    <w:rsid w:val="0091033C"/>
    <w:rsid w:val="009111BA"/>
    <w:rsid w:val="00912E69"/>
    <w:rsid w:val="009132D0"/>
    <w:rsid w:val="0092004B"/>
    <w:rsid w:val="009230B5"/>
    <w:rsid w:val="0093168D"/>
    <w:rsid w:val="009373B2"/>
    <w:rsid w:val="009379B3"/>
    <w:rsid w:val="0095276A"/>
    <w:rsid w:val="00953277"/>
    <w:rsid w:val="00956412"/>
    <w:rsid w:val="00964A60"/>
    <w:rsid w:val="00967AF6"/>
    <w:rsid w:val="0097144B"/>
    <w:rsid w:val="00971CE3"/>
    <w:rsid w:val="00980379"/>
    <w:rsid w:val="00980706"/>
    <w:rsid w:val="00986039"/>
    <w:rsid w:val="00986AF4"/>
    <w:rsid w:val="00986D0B"/>
    <w:rsid w:val="00992F5E"/>
    <w:rsid w:val="009936C1"/>
    <w:rsid w:val="0099638A"/>
    <w:rsid w:val="00997E73"/>
    <w:rsid w:val="009A07B3"/>
    <w:rsid w:val="009B079E"/>
    <w:rsid w:val="009C4796"/>
    <w:rsid w:val="009C5C2B"/>
    <w:rsid w:val="009C6598"/>
    <w:rsid w:val="009D21C1"/>
    <w:rsid w:val="009D7A18"/>
    <w:rsid w:val="009E26C8"/>
    <w:rsid w:val="009F13AE"/>
    <w:rsid w:val="009F251C"/>
    <w:rsid w:val="009F7270"/>
    <w:rsid w:val="00A0033B"/>
    <w:rsid w:val="00A019C9"/>
    <w:rsid w:val="00A12AFA"/>
    <w:rsid w:val="00A148B9"/>
    <w:rsid w:val="00A17DCB"/>
    <w:rsid w:val="00A22D74"/>
    <w:rsid w:val="00A236CE"/>
    <w:rsid w:val="00A30C6E"/>
    <w:rsid w:val="00A31855"/>
    <w:rsid w:val="00A37C85"/>
    <w:rsid w:val="00A43EAA"/>
    <w:rsid w:val="00A44881"/>
    <w:rsid w:val="00A47A7B"/>
    <w:rsid w:val="00A52B49"/>
    <w:rsid w:val="00A53024"/>
    <w:rsid w:val="00A61DC0"/>
    <w:rsid w:val="00A6263D"/>
    <w:rsid w:val="00A64F09"/>
    <w:rsid w:val="00A6508D"/>
    <w:rsid w:val="00A74394"/>
    <w:rsid w:val="00A761D7"/>
    <w:rsid w:val="00A77133"/>
    <w:rsid w:val="00A81C73"/>
    <w:rsid w:val="00A96C3E"/>
    <w:rsid w:val="00A97E6D"/>
    <w:rsid w:val="00AA0037"/>
    <w:rsid w:val="00AB4102"/>
    <w:rsid w:val="00AC0261"/>
    <w:rsid w:val="00AC4678"/>
    <w:rsid w:val="00AD2579"/>
    <w:rsid w:val="00AD267A"/>
    <w:rsid w:val="00AE231A"/>
    <w:rsid w:val="00AE5AC8"/>
    <w:rsid w:val="00AF1609"/>
    <w:rsid w:val="00AF4F05"/>
    <w:rsid w:val="00B00621"/>
    <w:rsid w:val="00B02B56"/>
    <w:rsid w:val="00B03B6E"/>
    <w:rsid w:val="00B0610F"/>
    <w:rsid w:val="00B1270C"/>
    <w:rsid w:val="00B15143"/>
    <w:rsid w:val="00B266EA"/>
    <w:rsid w:val="00B27B49"/>
    <w:rsid w:val="00B304D2"/>
    <w:rsid w:val="00B3053B"/>
    <w:rsid w:val="00B420BB"/>
    <w:rsid w:val="00B43BC0"/>
    <w:rsid w:val="00B552B6"/>
    <w:rsid w:val="00B57C77"/>
    <w:rsid w:val="00B617C1"/>
    <w:rsid w:val="00B61E13"/>
    <w:rsid w:val="00B63775"/>
    <w:rsid w:val="00B64491"/>
    <w:rsid w:val="00B671EE"/>
    <w:rsid w:val="00B704FE"/>
    <w:rsid w:val="00B731F0"/>
    <w:rsid w:val="00B74EE9"/>
    <w:rsid w:val="00B841D7"/>
    <w:rsid w:val="00B855B4"/>
    <w:rsid w:val="00B913E8"/>
    <w:rsid w:val="00B91A2F"/>
    <w:rsid w:val="00B92EBE"/>
    <w:rsid w:val="00B93E36"/>
    <w:rsid w:val="00B94EB9"/>
    <w:rsid w:val="00B979A2"/>
    <w:rsid w:val="00BB3593"/>
    <w:rsid w:val="00BD60C1"/>
    <w:rsid w:val="00BE0C4E"/>
    <w:rsid w:val="00BE6D43"/>
    <w:rsid w:val="00BF3879"/>
    <w:rsid w:val="00BF721D"/>
    <w:rsid w:val="00C050F1"/>
    <w:rsid w:val="00C14B04"/>
    <w:rsid w:val="00C17686"/>
    <w:rsid w:val="00C2115E"/>
    <w:rsid w:val="00C21CD0"/>
    <w:rsid w:val="00C238BD"/>
    <w:rsid w:val="00C26CD5"/>
    <w:rsid w:val="00C31472"/>
    <w:rsid w:val="00C33E37"/>
    <w:rsid w:val="00C43B7A"/>
    <w:rsid w:val="00C4453A"/>
    <w:rsid w:val="00C45566"/>
    <w:rsid w:val="00C51C45"/>
    <w:rsid w:val="00C55C31"/>
    <w:rsid w:val="00C60119"/>
    <w:rsid w:val="00C60A2B"/>
    <w:rsid w:val="00C6275F"/>
    <w:rsid w:val="00C642DB"/>
    <w:rsid w:val="00C66870"/>
    <w:rsid w:val="00C66D43"/>
    <w:rsid w:val="00C74401"/>
    <w:rsid w:val="00C80A2A"/>
    <w:rsid w:val="00C81F5F"/>
    <w:rsid w:val="00C85E1D"/>
    <w:rsid w:val="00C86F1D"/>
    <w:rsid w:val="00C934F5"/>
    <w:rsid w:val="00C955BE"/>
    <w:rsid w:val="00C95959"/>
    <w:rsid w:val="00CA4094"/>
    <w:rsid w:val="00CB28C6"/>
    <w:rsid w:val="00CB7368"/>
    <w:rsid w:val="00CC102B"/>
    <w:rsid w:val="00CC112A"/>
    <w:rsid w:val="00CC17EF"/>
    <w:rsid w:val="00CC60A9"/>
    <w:rsid w:val="00CC6155"/>
    <w:rsid w:val="00CE35AE"/>
    <w:rsid w:val="00CE72D3"/>
    <w:rsid w:val="00CE773E"/>
    <w:rsid w:val="00CF2856"/>
    <w:rsid w:val="00CF4CC9"/>
    <w:rsid w:val="00CF4FA8"/>
    <w:rsid w:val="00CF6535"/>
    <w:rsid w:val="00CF684C"/>
    <w:rsid w:val="00CF71E9"/>
    <w:rsid w:val="00D020D6"/>
    <w:rsid w:val="00D02F50"/>
    <w:rsid w:val="00D03CA5"/>
    <w:rsid w:val="00D06EFA"/>
    <w:rsid w:val="00D107F3"/>
    <w:rsid w:val="00D115ED"/>
    <w:rsid w:val="00D17A57"/>
    <w:rsid w:val="00D31D6E"/>
    <w:rsid w:val="00D3540B"/>
    <w:rsid w:val="00D4217D"/>
    <w:rsid w:val="00D42AF4"/>
    <w:rsid w:val="00D43AF1"/>
    <w:rsid w:val="00D52C3E"/>
    <w:rsid w:val="00D6163D"/>
    <w:rsid w:val="00D70C8D"/>
    <w:rsid w:val="00D74ED4"/>
    <w:rsid w:val="00D75803"/>
    <w:rsid w:val="00D803D6"/>
    <w:rsid w:val="00D83622"/>
    <w:rsid w:val="00D86B32"/>
    <w:rsid w:val="00D86EE2"/>
    <w:rsid w:val="00D93E03"/>
    <w:rsid w:val="00D9653F"/>
    <w:rsid w:val="00DB1FCE"/>
    <w:rsid w:val="00DB613C"/>
    <w:rsid w:val="00DC3011"/>
    <w:rsid w:val="00DC7428"/>
    <w:rsid w:val="00DD0D9E"/>
    <w:rsid w:val="00DD0E1C"/>
    <w:rsid w:val="00DD203C"/>
    <w:rsid w:val="00DD34DE"/>
    <w:rsid w:val="00DD497D"/>
    <w:rsid w:val="00DD5987"/>
    <w:rsid w:val="00DE0868"/>
    <w:rsid w:val="00DE1B8D"/>
    <w:rsid w:val="00DE222E"/>
    <w:rsid w:val="00DE70D7"/>
    <w:rsid w:val="00DF0364"/>
    <w:rsid w:val="00DF58D5"/>
    <w:rsid w:val="00DF647F"/>
    <w:rsid w:val="00E01D8D"/>
    <w:rsid w:val="00E034E7"/>
    <w:rsid w:val="00E039A6"/>
    <w:rsid w:val="00E040B4"/>
    <w:rsid w:val="00E048A3"/>
    <w:rsid w:val="00E1618A"/>
    <w:rsid w:val="00E169E5"/>
    <w:rsid w:val="00E16BDC"/>
    <w:rsid w:val="00E22678"/>
    <w:rsid w:val="00E265A2"/>
    <w:rsid w:val="00E270F5"/>
    <w:rsid w:val="00E30588"/>
    <w:rsid w:val="00E377D9"/>
    <w:rsid w:val="00E40432"/>
    <w:rsid w:val="00E46378"/>
    <w:rsid w:val="00E46F3C"/>
    <w:rsid w:val="00E70531"/>
    <w:rsid w:val="00E73413"/>
    <w:rsid w:val="00E77D6C"/>
    <w:rsid w:val="00E83D24"/>
    <w:rsid w:val="00E87B3A"/>
    <w:rsid w:val="00E9559E"/>
    <w:rsid w:val="00EA19DB"/>
    <w:rsid w:val="00EA7005"/>
    <w:rsid w:val="00EB0966"/>
    <w:rsid w:val="00EB354F"/>
    <w:rsid w:val="00EB76CD"/>
    <w:rsid w:val="00EB7BDD"/>
    <w:rsid w:val="00EC6E50"/>
    <w:rsid w:val="00ED74B6"/>
    <w:rsid w:val="00ED7673"/>
    <w:rsid w:val="00EE20E3"/>
    <w:rsid w:val="00EE4A03"/>
    <w:rsid w:val="00EE5A54"/>
    <w:rsid w:val="00EF22DB"/>
    <w:rsid w:val="00EF4CA2"/>
    <w:rsid w:val="00F220ED"/>
    <w:rsid w:val="00F224BC"/>
    <w:rsid w:val="00F36204"/>
    <w:rsid w:val="00F40C2D"/>
    <w:rsid w:val="00F44264"/>
    <w:rsid w:val="00F44424"/>
    <w:rsid w:val="00F5071F"/>
    <w:rsid w:val="00F5199C"/>
    <w:rsid w:val="00F5563A"/>
    <w:rsid w:val="00F55729"/>
    <w:rsid w:val="00F656EA"/>
    <w:rsid w:val="00F666CB"/>
    <w:rsid w:val="00F6690F"/>
    <w:rsid w:val="00F77BD8"/>
    <w:rsid w:val="00F81E75"/>
    <w:rsid w:val="00F82EBE"/>
    <w:rsid w:val="00F850EB"/>
    <w:rsid w:val="00F9162A"/>
    <w:rsid w:val="00F919B2"/>
    <w:rsid w:val="00F94BA4"/>
    <w:rsid w:val="00F94E68"/>
    <w:rsid w:val="00FA0CD3"/>
    <w:rsid w:val="00FA0D43"/>
    <w:rsid w:val="00FA3983"/>
    <w:rsid w:val="00FA4AF7"/>
    <w:rsid w:val="00FA512A"/>
    <w:rsid w:val="00FB2C72"/>
    <w:rsid w:val="00FB6962"/>
    <w:rsid w:val="00FC2374"/>
    <w:rsid w:val="00FC69EA"/>
    <w:rsid w:val="00FD3A6B"/>
    <w:rsid w:val="00FE73FB"/>
    <w:rsid w:val="00FF2648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75AE4"/>
  <w15:chartTrackingRefBased/>
  <w15:docId w15:val="{7509852E-BF7A-4FB3-AD35-E9C1D0BB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169E5"/>
    <w:pPr>
      <w:ind w:left="708"/>
    </w:pPr>
  </w:style>
  <w:style w:type="paragraph" w:styleId="Tekstprzypisukocowego">
    <w:name w:val="endnote text"/>
    <w:basedOn w:val="Normalny"/>
    <w:link w:val="TekstprzypisukocowegoZnak"/>
    <w:rsid w:val="00E70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531"/>
  </w:style>
  <w:style w:type="character" w:styleId="Odwoanieprzypisukocowego">
    <w:name w:val="endnote reference"/>
    <w:rsid w:val="00E70531"/>
    <w:rPr>
      <w:vertAlign w:val="superscript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481BD8"/>
    <w:rPr>
      <w:sz w:val="24"/>
      <w:szCs w:val="24"/>
    </w:rPr>
  </w:style>
  <w:style w:type="paragraph" w:customStyle="1" w:styleId="paragraph">
    <w:name w:val="paragraph"/>
    <w:basedOn w:val="Normalny"/>
    <w:rsid w:val="00481BD8"/>
    <w:pPr>
      <w:spacing w:before="100" w:beforeAutospacing="1" w:after="100" w:afterAutospacing="1"/>
    </w:pPr>
  </w:style>
  <w:style w:type="character" w:customStyle="1" w:styleId="normaltextrun">
    <w:name w:val="normaltextrun"/>
    <w:rsid w:val="00481BD8"/>
  </w:style>
  <w:style w:type="character" w:customStyle="1" w:styleId="eop">
    <w:name w:val="eop"/>
    <w:rsid w:val="00481BD8"/>
  </w:style>
  <w:style w:type="character" w:styleId="Odwoaniedokomentarza">
    <w:name w:val="annotation reference"/>
    <w:rsid w:val="00A448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44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4881"/>
  </w:style>
  <w:style w:type="paragraph" w:styleId="Tematkomentarza">
    <w:name w:val="annotation subject"/>
    <w:basedOn w:val="Tekstkomentarza"/>
    <w:next w:val="Tekstkomentarza"/>
    <w:link w:val="TematkomentarzaZnak"/>
    <w:rsid w:val="00A44881"/>
    <w:rPr>
      <w:b/>
      <w:bCs/>
    </w:rPr>
  </w:style>
  <w:style w:type="character" w:customStyle="1" w:styleId="TematkomentarzaZnak">
    <w:name w:val="Temat komentarza Znak"/>
    <w:link w:val="Tematkomentarza"/>
    <w:rsid w:val="00A44881"/>
    <w:rPr>
      <w:b/>
      <w:bCs/>
    </w:rPr>
  </w:style>
  <w:style w:type="character" w:styleId="Hipercze">
    <w:name w:val="Hyperlink"/>
    <w:basedOn w:val="Domylnaczcionkaakapitu"/>
    <w:rsid w:val="00C3147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rsid w:val="009D7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7A18"/>
    <w:rPr>
      <w:sz w:val="24"/>
      <w:szCs w:val="24"/>
    </w:rPr>
  </w:style>
  <w:style w:type="paragraph" w:styleId="Poprawka">
    <w:name w:val="Revision"/>
    <w:hidden/>
    <w:uiPriority w:val="99"/>
    <w:semiHidden/>
    <w:rsid w:val="00371D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2BA46-A2CF-4BE6-84D6-F8D2C976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1817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Czaja Magdalena</cp:lastModifiedBy>
  <cp:revision>4</cp:revision>
  <cp:lastPrinted>2023-04-03T08:41:00Z</cp:lastPrinted>
  <dcterms:created xsi:type="dcterms:W3CDTF">2025-03-20T07:03:00Z</dcterms:created>
  <dcterms:modified xsi:type="dcterms:W3CDTF">2025-03-20T07:07:00Z</dcterms:modified>
</cp:coreProperties>
</file>